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E23714" w14:textId="77777777" w:rsidR="00915E53" w:rsidRPr="00004135" w:rsidRDefault="00915E53" w:rsidP="006058D4">
      <w:pPr>
        <w:pStyle w:val="Nzev"/>
        <w:rPr>
          <w:sz w:val="48"/>
          <w:lang w:val="cs-CZ"/>
        </w:rPr>
      </w:pPr>
      <w:bookmarkStart w:id="0" w:name="_GoBack"/>
      <w:bookmarkEnd w:id="0"/>
      <w:r w:rsidRPr="00004135">
        <w:rPr>
          <w:sz w:val="48"/>
          <w:lang w:val="cs-CZ"/>
        </w:rPr>
        <w:t>SMLOUVA O DÍLO</w:t>
      </w:r>
    </w:p>
    <w:p w14:paraId="7B67CF4E" w14:textId="77777777"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14:paraId="5888E9C2" w14:textId="77777777"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14:paraId="4EA10C65" w14:textId="77777777" w:rsidTr="005021DE">
        <w:tc>
          <w:tcPr>
            <w:tcW w:w="4531" w:type="dxa"/>
          </w:tcPr>
          <w:p w14:paraId="177C8C39" w14:textId="77777777" w:rsidR="00915E53" w:rsidRPr="00004135" w:rsidRDefault="002B446D" w:rsidP="005021DE">
            <w:pPr>
              <w:pStyle w:val="Tabulka-buky11"/>
              <w:rPr>
                <w:rStyle w:val="Siln"/>
                <w:b w:val="0"/>
                <w:bCs w:val="0"/>
                <w:lang w:val="cs-CZ"/>
              </w:rPr>
            </w:pPr>
            <w:r>
              <w:rPr>
                <w:rStyle w:val="Siln"/>
              </w:rPr>
              <w:t>Objednatel:</w:t>
            </w:r>
          </w:p>
        </w:tc>
        <w:tc>
          <w:tcPr>
            <w:tcW w:w="4531" w:type="dxa"/>
          </w:tcPr>
          <w:p w14:paraId="201C2AE5" w14:textId="77777777" w:rsidR="00915E53" w:rsidRPr="00004135" w:rsidRDefault="00915E53" w:rsidP="005021DE">
            <w:pPr>
              <w:pStyle w:val="Tabulka-buky11"/>
              <w:rPr>
                <w:lang w:val="cs-CZ"/>
              </w:rPr>
            </w:pPr>
            <w:r w:rsidRPr="00004135">
              <w:rPr>
                <w:lang w:val="cs-CZ"/>
              </w:rPr>
              <w:t>Česká republika – Státní pozemkový úřad</w:t>
            </w:r>
          </w:p>
          <w:p w14:paraId="73A651E7" w14:textId="77777777" w:rsidR="00915E53" w:rsidRPr="00004135" w:rsidRDefault="00915E53" w:rsidP="005B5041">
            <w:pPr>
              <w:pStyle w:val="Tabulka-buky11"/>
              <w:rPr>
                <w:lang w:val="cs-CZ"/>
              </w:rPr>
            </w:pPr>
            <w:r w:rsidRPr="00004135">
              <w:rPr>
                <w:lang w:val="cs-CZ"/>
              </w:rPr>
              <w:t>Krajský pozemkový úřad pro</w:t>
            </w:r>
            <w:r w:rsidR="005B5041">
              <w:t xml:space="preserve"> Pardubický</w:t>
            </w:r>
            <w:r w:rsidRPr="00004135">
              <w:rPr>
                <w:lang w:val="cs-CZ"/>
              </w:rPr>
              <w:t xml:space="preserve"> kraj</w:t>
            </w:r>
            <w:r w:rsidR="006C04A8">
              <w:t xml:space="preserve"> </w:t>
            </w:r>
            <w:r w:rsidR="005B5041">
              <w:t xml:space="preserve"> </w:t>
            </w:r>
          </w:p>
        </w:tc>
      </w:tr>
      <w:tr w:rsidR="00915E53" w:rsidRPr="00004135" w14:paraId="06A0FEA8" w14:textId="77777777" w:rsidTr="005021DE">
        <w:tc>
          <w:tcPr>
            <w:tcW w:w="4531" w:type="dxa"/>
          </w:tcPr>
          <w:p w14:paraId="136553BD" w14:textId="77777777"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14:paraId="314A335B" w14:textId="77777777" w:rsidR="00915E53" w:rsidRPr="00004135" w:rsidRDefault="00915E53" w:rsidP="005021DE">
            <w:pPr>
              <w:pStyle w:val="Tabulka-buky11"/>
              <w:rPr>
                <w:lang w:val="cs-CZ"/>
              </w:rPr>
            </w:pPr>
            <w:r w:rsidRPr="00004135">
              <w:rPr>
                <w:lang w:val="cs-CZ"/>
              </w:rPr>
              <w:t>Husinecká 1024/11a, 130 00 Praha 3 – Žižkov</w:t>
            </w:r>
          </w:p>
        </w:tc>
      </w:tr>
      <w:tr w:rsidR="008B1A39" w:rsidRPr="00004135" w14:paraId="5A1210E6" w14:textId="77777777" w:rsidTr="005021DE">
        <w:tc>
          <w:tcPr>
            <w:tcW w:w="4531" w:type="dxa"/>
          </w:tcPr>
          <w:p w14:paraId="69562947" w14:textId="77777777" w:rsidR="008B1A39" w:rsidRPr="008B1A39" w:rsidRDefault="002B446D" w:rsidP="008B1A39">
            <w:pPr>
              <w:pStyle w:val="Tabulka-buky11"/>
              <w:rPr>
                <w:rStyle w:val="Siln"/>
              </w:rPr>
            </w:pPr>
            <w:r>
              <w:rPr>
                <w:rStyle w:val="Siln"/>
              </w:rPr>
              <w:t>Zastoupen:</w:t>
            </w:r>
          </w:p>
        </w:tc>
        <w:tc>
          <w:tcPr>
            <w:tcW w:w="4531" w:type="dxa"/>
          </w:tcPr>
          <w:p w14:paraId="297A761D" w14:textId="77777777" w:rsidR="008B1A39" w:rsidRPr="008B1A39" w:rsidRDefault="005B5041" w:rsidP="008B1A39">
            <w:pPr>
              <w:pStyle w:val="Tabulka-buky11"/>
            </w:pPr>
            <w:r>
              <w:t>Ing. Miroslavem Kučerou, ředitelem KPÚ pro Pardubický kraj</w:t>
            </w:r>
          </w:p>
        </w:tc>
      </w:tr>
      <w:tr w:rsidR="008B1A39" w:rsidRPr="00004135" w14:paraId="4B88BEE5" w14:textId="77777777" w:rsidTr="005021DE">
        <w:tc>
          <w:tcPr>
            <w:tcW w:w="4531" w:type="dxa"/>
          </w:tcPr>
          <w:p w14:paraId="021F23A5" w14:textId="77777777"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14:paraId="7FA72D7B" w14:textId="77777777" w:rsidR="008B1A39" w:rsidRPr="008B1A39" w:rsidRDefault="005B5041" w:rsidP="008B1A39">
            <w:pPr>
              <w:pStyle w:val="Tabulka-buky11"/>
            </w:pPr>
            <w:r>
              <w:t>Ing. Miroslav Kučera, ředitel KPÚ pro Pardubický kraj</w:t>
            </w:r>
          </w:p>
        </w:tc>
      </w:tr>
      <w:tr w:rsidR="008B1A39" w:rsidRPr="00004135" w14:paraId="626B0DFD" w14:textId="77777777" w:rsidTr="005021DE">
        <w:tc>
          <w:tcPr>
            <w:tcW w:w="4531" w:type="dxa"/>
          </w:tcPr>
          <w:p w14:paraId="581047A8" w14:textId="77777777"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14:paraId="0399EA87" w14:textId="05E16D03" w:rsidR="008B1A39" w:rsidRDefault="004D78DB" w:rsidP="008B1A39">
            <w:pPr>
              <w:pStyle w:val="Tabulka-buky11"/>
            </w:pPr>
            <w:r>
              <w:t>Ing. Radomír Válka</w:t>
            </w:r>
            <w:r w:rsidR="005B5041">
              <w:t>, Pobočka Chrudim</w:t>
            </w:r>
          </w:p>
          <w:p w14:paraId="42C6DF23" w14:textId="77777777" w:rsidR="005B5041" w:rsidRPr="008B1A39" w:rsidRDefault="005B5041" w:rsidP="008B1A39">
            <w:pPr>
              <w:pStyle w:val="Tabulka-buky11"/>
            </w:pPr>
            <w:r>
              <w:t>Ing. Iva Bosáková, vedoucí Pobočky Chrudim</w:t>
            </w:r>
          </w:p>
        </w:tc>
      </w:tr>
      <w:tr w:rsidR="008B1A39" w:rsidRPr="00004135" w14:paraId="78E100AB" w14:textId="77777777" w:rsidTr="005021DE">
        <w:tc>
          <w:tcPr>
            <w:tcW w:w="4531" w:type="dxa"/>
          </w:tcPr>
          <w:p w14:paraId="40049FAB" w14:textId="77777777" w:rsidR="008B1A39" w:rsidRPr="008B1A39" w:rsidRDefault="008B1A39" w:rsidP="008B1A39">
            <w:pPr>
              <w:pStyle w:val="Tabulka-buky11"/>
              <w:rPr>
                <w:rStyle w:val="Siln"/>
              </w:rPr>
            </w:pPr>
            <w:r w:rsidRPr="008B1A39">
              <w:rPr>
                <w:rStyle w:val="Siln"/>
              </w:rPr>
              <w:t>Adresa:</w:t>
            </w:r>
          </w:p>
        </w:tc>
        <w:tc>
          <w:tcPr>
            <w:tcW w:w="4531" w:type="dxa"/>
          </w:tcPr>
          <w:p w14:paraId="0C6E2729" w14:textId="77777777" w:rsidR="008B1A39" w:rsidRPr="008B1A39" w:rsidRDefault="00494A72" w:rsidP="008B1A39">
            <w:pPr>
              <w:pStyle w:val="Tabulka-buky11"/>
            </w:pPr>
            <w:r>
              <w:t>B. Němcové 231, 530 02 Pardubice</w:t>
            </w:r>
          </w:p>
        </w:tc>
      </w:tr>
      <w:tr w:rsidR="008B1A39" w:rsidRPr="00004135" w14:paraId="41CBFCF9" w14:textId="77777777" w:rsidTr="005021DE">
        <w:tc>
          <w:tcPr>
            <w:tcW w:w="4531" w:type="dxa"/>
          </w:tcPr>
          <w:p w14:paraId="6AE3A9D6" w14:textId="77777777" w:rsidR="008B1A39" w:rsidRPr="008B1A39" w:rsidRDefault="008B1A39" w:rsidP="008B1A39">
            <w:pPr>
              <w:pStyle w:val="Tabulka-buky11"/>
              <w:rPr>
                <w:rStyle w:val="Siln"/>
              </w:rPr>
            </w:pPr>
            <w:r w:rsidRPr="008B1A39">
              <w:rPr>
                <w:rStyle w:val="Siln"/>
              </w:rPr>
              <w:t>Telefon:</w:t>
            </w:r>
          </w:p>
        </w:tc>
        <w:tc>
          <w:tcPr>
            <w:tcW w:w="4531" w:type="dxa"/>
          </w:tcPr>
          <w:p w14:paraId="3AF7718D" w14:textId="77777777" w:rsidR="008B1A39" w:rsidRPr="008B1A39" w:rsidRDefault="00494A72" w:rsidP="008B1A39">
            <w:pPr>
              <w:pStyle w:val="Tabulka-buky11"/>
            </w:pPr>
            <w:r>
              <w:t xml:space="preserve">+420 </w:t>
            </w:r>
          </w:p>
        </w:tc>
      </w:tr>
      <w:tr w:rsidR="008B1A39" w:rsidRPr="00004135" w14:paraId="028785E8" w14:textId="77777777" w:rsidTr="005021DE">
        <w:tc>
          <w:tcPr>
            <w:tcW w:w="4531" w:type="dxa"/>
          </w:tcPr>
          <w:p w14:paraId="49B4B2A0" w14:textId="77777777" w:rsidR="008B1A39" w:rsidRPr="008B1A39" w:rsidRDefault="008B1A39" w:rsidP="008B1A39">
            <w:pPr>
              <w:pStyle w:val="Tabulka-buky11"/>
              <w:rPr>
                <w:rStyle w:val="Siln"/>
              </w:rPr>
            </w:pPr>
            <w:r w:rsidRPr="008B1A39">
              <w:rPr>
                <w:rStyle w:val="Siln"/>
              </w:rPr>
              <w:t>E-mail :</w:t>
            </w:r>
          </w:p>
        </w:tc>
        <w:tc>
          <w:tcPr>
            <w:tcW w:w="4531" w:type="dxa"/>
          </w:tcPr>
          <w:p w14:paraId="3435799F" w14:textId="77777777" w:rsidR="008B1A39" w:rsidRPr="008B1A39" w:rsidRDefault="00630BDC" w:rsidP="008B1A39">
            <w:pPr>
              <w:pStyle w:val="Tabulka-buky11"/>
            </w:pPr>
            <w:hyperlink r:id="rId9" w:history="1">
              <w:r w:rsidR="00490093" w:rsidRPr="00F55235">
                <w:rPr>
                  <w:rStyle w:val="Hypertextovodkaz"/>
                </w:rPr>
                <w:t>pardubicky.kraj@spucr.cz</w:t>
              </w:r>
            </w:hyperlink>
            <w:r w:rsidR="00490093">
              <w:t xml:space="preserve"> </w:t>
            </w:r>
          </w:p>
        </w:tc>
      </w:tr>
      <w:tr w:rsidR="00AC40E6" w:rsidRPr="00004135" w14:paraId="279DD1F4" w14:textId="77777777" w:rsidTr="005021DE">
        <w:tc>
          <w:tcPr>
            <w:tcW w:w="4531" w:type="dxa"/>
          </w:tcPr>
          <w:p w14:paraId="2428D127" w14:textId="77777777"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14:paraId="4CEC7DAA" w14:textId="77777777" w:rsidR="00AC40E6" w:rsidRPr="00AC40E6" w:rsidRDefault="00AC40E6" w:rsidP="00AC40E6">
            <w:pPr>
              <w:pStyle w:val="Tabulka-buky11"/>
            </w:pPr>
            <w:r w:rsidRPr="008B1A39">
              <w:t>z49per3</w:t>
            </w:r>
          </w:p>
        </w:tc>
      </w:tr>
      <w:tr w:rsidR="00AC40E6" w:rsidRPr="00004135" w14:paraId="21A9BC87" w14:textId="77777777" w:rsidTr="005021DE">
        <w:tblPrEx>
          <w:tblLook w:val="04A0" w:firstRow="1" w:lastRow="0" w:firstColumn="1" w:lastColumn="0" w:noHBand="0" w:noVBand="1"/>
        </w:tblPrEx>
        <w:tc>
          <w:tcPr>
            <w:tcW w:w="4531" w:type="dxa"/>
          </w:tcPr>
          <w:p w14:paraId="6C8C4665" w14:textId="77777777"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14:paraId="5C7578D7" w14:textId="77777777" w:rsidR="00AC40E6" w:rsidRPr="00AC40E6" w:rsidRDefault="00AC40E6" w:rsidP="00AC40E6">
            <w:pPr>
              <w:pStyle w:val="Tabulka-buky11"/>
            </w:pPr>
            <w:r w:rsidRPr="008B1A39">
              <w:t>Česká národní banka</w:t>
            </w:r>
          </w:p>
        </w:tc>
      </w:tr>
      <w:tr w:rsidR="00AC40E6" w:rsidRPr="00004135" w14:paraId="27A64F9D" w14:textId="77777777" w:rsidTr="005021DE">
        <w:tblPrEx>
          <w:tblLook w:val="04A0" w:firstRow="1" w:lastRow="0" w:firstColumn="1" w:lastColumn="0" w:noHBand="0" w:noVBand="1"/>
        </w:tblPrEx>
        <w:tc>
          <w:tcPr>
            <w:tcW w:w="4531" w:type="dxa"/>
          </w:tcPr>
          <w:p w14:paraId="07B25A84" w14:textId="77777777" w:rsidR="00AC40E6" w:rsidRPr="00AC40E6" w:rsidRDefault="00AC40E6" w:rsidP="00AC40E6">
            <w:pPr>
              <w:pStyle w:val="Tabulka-buky11"/>
              <w:rPr>
                <w:rStyle w:val="Siln"/>
              </w:rPr>
            </w:pPr>
            <w:r w:rsidRPr="008B1A39">
              <w:rPr>
                <w:rStyle w:val="Siln"/>
              </w:rPr>
              <w:t>Číslo účtu:</w:t>
            </w:r>
          </w:p>
        </w:tc>
        <w:tc>
          <w:tcPr>
            <w:tcW w:w="4531" w:type="dxa"/>
          </w:tcPr>
          <w:p w14:paraId="60473AC4" w14:textId="77777777" w:rsidR="00AC40E6" w:rsidRPr="00AC40E6" w:rsidRDefault="00AC40E6" w:rsidP="00AC40E6">
            <w:pPr>
              <w:pStyle w:val="Tabulka-buky11"/>
            </w:pPr>
            <w:r w:rsidRPr="008B1A39">
              <w:t>3723001/0710</w:t>
            </w:r>
          </w:p>
        </w:tc>
      </w:tr>
      <w:tr w:rsidR="00AC40E6" w:rsidRPr="00004135" w14:paraId="2E4D672F" w14:textId="77777777" w:rsidTr="005021DE">
        <w:tc>
          <w:tcPr>
            <w:tcW w:w="4531" w:type="dxa"/>
          </w:tcPr>
          <w:p w14:paraId="32490EC8" w14:textId="77777777"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14:paraId="37C8D2D8" w14:textId="77777777" w:rsidR="00AC40E6" w:rsidRPr="00AC40E6" w:rsidRDefault="00AC40E6" w:rsidP="00AC40E6">
            <w:pPr>
              <w:pStyle w:val="Tabulka-buky11"/>
            </w:pPr>
            <w:r w:rsidRPr="008B1A39">
              <w:t>01312774</w:t>
            </w:r>
          </w:p>
        </w:tc>
      </w:tr>
      <w:tr w:rsidR="00AC40E6" w:rsidRPr="00004135" w14:paraId="3CB215BE" w14:textId="77777777" w:rsidTr="005021DE">
        <w:tc>
          <w:tcPr>
            <w:tcW w:w="4531" w:type="dxa"/>
          </w:tcPr>
          <w:p w14:paraId="6A7C512F" w14:textId="77777777" w:rsidR="00AC40E6" w:rsidRPr="00AC40E6" w:rsidRDefault="00AC40E6" w:rsidP="00AC40E6">
            <w:pPr>
              <w:pStyle w:val="Tabulka-buky11"/>
              <w:rPr>
                <w:rStyle w:val="Siln"/>
              </w:rPr>
            </w:pPr>
            <w:r w:rsidRPr="008B1A39">
              <w:rPr>
                <w:rStyle w:val="Siln"/>
              </w:rPr>
              <w:t>DIČ:</w:t>
            </w:r>
          </w:p>
        </w:tc>
        <w:tc>
          <w:tcPr>
            <w:tcW w:w="4531" w:type="dxa"/>
          </w:tcPr>
          <w:p w14:paraId="3E43737B" w14:textId="77777777" w:rsidR="00AC40E6" w:rsidRPr="00AC40E6" w:rsidRDefault="00AC40E6" w:rsidP="00AC40E6">
            <w:pPr>
              <w:pStyle w:val="Tabulka-buky11"/>
            </w:pPr>
            <w:r w:rsidRPr="008B1A39">
              <w:t>CZ01312774 - není plátce DPH</w:t>
            </w:r>
          </w:p>
        </w:tc>
      </w:tr>
    </w:tbl>
    <w:p w14:paraId="16F8EE9F" w14:textId="77777777"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14:paraId="3BD7B8B9" w14:textId="77777777" w:rsidTr="005021DE">
        <w:tc>
          <w:tcPr>
            <w:tcW w:w="4531" w:type="dxa"/>
          </w:tcPr>
          <w:p w14:paraId="66E70002" w14:textId="77777777" w:rsidR="00915E53" w:rsidRPr="003A5CF4" w:rsidRDefault="00915E53" w:rsidP="005021DE">
            <w:pPr>
              <w:pStyle w:val="Tabulka-buky11"/>
              <w:rPr>
                <w:rStyle w:val="Siln"/>
              </w:rPr>
            </w:pPr>
            <w:r w:rsidRPr="003A5CF4">
              <w:rPr>
                <w:rStyle w:val="Siln"/>
              </w:rPr>
              <w:t>Zhotovitel:</w:t>
            </w:r>
          </w:p>
        </w:tc>
        <w:tc>
          <w:tcPr>
            <w:tcW w:w="4531" w:type="dxa"/>
          </w:tcPr>
          <w:p w14:paraId="46F83A0C" w14:textId="77777777" w:rsidR="00915E53" w:rsidRPr="00004135" w:rsidRDefault="00915E53" w:rsidP="005021DE">
            <w:pPr>
              <w:pStyle w:val="Tabulka-buky11"/>
              <w:rPr>
                <w:lang w:val="cs-CZ"/>
              </w:rPr>
            </w:pPr>
          </w:p>
        </w:tc>
      </w:tr>
      <w:tr w:rsidR="00915E53" w:rsidRPr="00004135" w14:paraId="566ADE04" w14:textId="77777777" w:rsidTr="005021DE">
        <w:tc>
          <w:tcPr>
            <w:tcW w:w="4531" w:type="dxa"/>
          </w:tcPr>
          <w:p w14:paraId="5DD66D4B" w14:textId="77777777"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14:paraId="062BB928" w14:textId="77777777" w:rsidR="00915E53" w:rsidRPr="00004135" w:rsidRDefault="00915E53" w:rsidP="005021DE">
            <w:pPr>
              <w:pStyle w:val="Tabulka-buky11"/>
              <w:rPr>
                <w:lang w:val="cs-CZ"/>
              </w:rPr>
            </w:pPr>
          </w:p>
        </w:tc>
      </w:tr>
      <w:tr w:rsidR="0072075B" w:rsidRPr="00004135" w14:paraId="7D9DB64E" w14:textId="77777777" w:rsidTr="005021DE">
        <w:tc>
          <w:tcPr>
            <w:tcW w:w="4531" w:type="dxa"/>
          </w:tcPr>
          <w:p w14:paraId="5CD418EB" w14:textId="77777777" w:rsidR="0072075B" w:rsidRPr="003A5CF4" w:rsidRDefault="00A1442F" w:rsidP="005021DE">
            <w:pPr>
              <w:pStyle w:val="Tabulka-buky11"/>
              <w:rPr>
                <w:rStyle w:val="Siln"/>
              </w:rPr>
            </w:pPr>
            <w:r w:rsidRPr="003A5CF4">
              <w:rPr>
                <w:rStyle w:val="Siln"/>
              </w:rPr>
              <w:t>Zastoupen:</w:t>
            </w:r>
          </w:p>
        </w:tc>
        <w:tc>
          <w:tcPr>
            <w:tcW w:w="4531" w:type="dxa"/>
          </w:tcPr>
          <w:p w14:paraId="4FCCC490" w14:textId="77777777" w:rsidR="0072075B" w:rsidRPr="00004135" w:rsidRDefault="0072075B" w:rsidP="005021DE">
            <w:pPr>
              <w:pStyle w:val="Tabulka-buky11"/>
              <w:rPr>
                <w:lang w:val="cs-CZ"/>
              </w:rPr>
            </w:pPr>
          </w:p>
        </w:tc>
      </w:tr>
      <w:tr w:rsidR="0072075B" w:rsidRPr="00004135" w14:paraId="624804C6" w14:textId="77777777" w:rsidTr="005021DE">
        <w:tc>
          <w:tcPr>
            <w:tcW w:w="4531" w:type="dxa"/>
          </w:tcPr>
          <w:p w14:paraId="2667C10E" w14:textId="77777777"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14:paraId="7565ED28" w14:textId="77777777" w:rsidR="0072075B" w:rsidRPr="00004135" w:rsidRDefault="0072075B" w:rsidP="005021DE">
            <w:pPr>
              <w:pStyle w:val="Tabulka-buky11"/>
              <w:rPr>
                <w:lang w:val="cs-CZ"/>
              </w:rPr>
            </w:pPr>
          </w:p>
        </w:tc>
      </w:tr>
      <w:tr w:rsidR="0072075B" w:rsidRPr="00004135" w14:paraId="0E3622E8" w14:textId="77777777" w:rsidTr="005021DE">
        <w:tc>
          <w:tcPr>
            <w:tcW w:w="4531" w:type="dxa"/>
          </w:tcPr>
          <w:p w14:paraId="7FEC19D6" w14:textId="77777777"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14:paraId="1FA814E4" w14:textId="77777777" w:rsidR="0072075B" w:rsidRPr="00004135" w:rsidRDefault="0072075B" w:rsidP="005021DE">
            <w:pPr>
              <w:pStyle w:val="Tabulka-buky11"/>
              <w:rPr>
                <w:lang w:val="cs-CZ"/>
              </w:rPr>
            </w:pPr>
          </w:p>
        </w:tc>
      </w:tr>
      <w:tr w:rsidR="0072075B" w:rsidRPr="00004135" w14:paraId="70B558BE" w14:textId="77777777" w:rsidTr="005021DE">
        <w:tc>
          <w:tcPr>
            <w:tcW w:w="4531" w:type="dxa"/>
          </w:tcPr>
          <w:p w14:paraId="4DE5DAF9" w14:textId="77777777" w:rsidR="0072075B" w:rsidRPr="003A5CF4" w:rsidRDefault="00A1442F" w:rsidP="005021DE">
            <w:pPr>
              <w:pStyle w:val="Tabulka-buky11"/>
              <w:rPr>
                <w:rStyle w:val="Siln"/>
              </w:rPr>
            </w:pPr>
            <w:r w:rsidRPr="003A5CF4">
              <w:rPr>
                <w:rStyle w:val="Siln"/>
              </w:rPr>
              <w:t>Telefon:</w:t>
            </w:r>
          </w:p>
        </w:tc>
        <w:tc>
          <w:tcPr>
            <w:tcW w:w="4531" w:type="dxa"/>
          </w:tcPr>
          <w:p w14:paraId="060E613F" w14:textId="77777777" w:rsidR="0072075B" w:rsidRPr="00004135" w:rsidRDefault="0072075B" w:rsidP="005021DE">
            <w:pPr>
              <w:pStyle w:val="Tabulka-buky11"/>
              <w:rPr>
                <w:lang w:val="cs-CZ"/>
              </w:rPr>
            </w:pPr>
          </w:p>
        </w:tc>
      </w:tr>
      <w:tr w:rsidR="0072075B" w:rsidRPr="00004135" w14:paraId="5E2AA30B" w14:textId="77777777" w:rsidTr="005021DE">
        <w:tc>
          <w:tcPr>
            <w:tcW w:w="4531" w:type="dxa"/>
          </w:tcPr>
          <w:p w14:paraId="781A6D54" w14:textId="77777777" w:rsidR="0072075B" w:rsidRPr="003A5CF4" w:rsidRDefault="0072075B" w:rsidP="005021DE">
            <w:pPr>
              <w:pStyle w:val="Tabulka-buky11"/>
              <w:rPr>
                <w:rStyle w:val="Siln"/>
              </w:rPr>
            </w:pPr>
            <w:r w:rsidRPr="003A5CF4">
              <w:rPr>
                <w:rStyle w:val="Siln"/>
              </w:rPr>
              <w:t>E-mail :</w:t>
            </w:r>
          </w:p>
        </w:tc>
        <w:tc>
          <w:tcPr>
            <w:tcW w:w="4531" w:type="dxa"/>
          </w:tcPr>
          <w:p w14:paraId="28E1168B" w14:textId="77777777" w:rsidR="0072075B" w:rsidRPr="00004135" w:rsidRDefault="0072075B" w:rsidP="005021DE">
            <w:pPr>
              <w:pStyle w:val="Tabulka-buky11"/>
              <w:rPr>
                <w:lang w:val="cs-CZ"/>
              </w:rPr>
            </w:pPr>
          </w:p>
        </w:tc>
      </w:tr>
      <w:tr w:rsidR="0072075B" w:rsidRPr="00004135" w14:paraId="7D90F022" w14:textId="77777777" w:rsidTr="005021DE">
        <w:tc>
          <w:tcPr>
            <w:tcW w:w="4531" w:type="dxa"/>
          </w:tcPr>
          <w:p w14:paraId="24BDC0F4" w14:textId="77777777" w:rsidR="0072075B" w:rsidRPr="003A5CF4" w:rsidRDefault="0072075B" w:rsidP="005021DE">
            <w:pPr>
              <w:pStyle w:val="Tabulka-buky11"/>
              <w:rPr>
                <w:rStyle w:val="Siln"/>
              </w:rPr>
            </w:pPr>
            <w:r w:rsidRPr="003A5CF4">
              <w:rPr>
                <w:rStyle w:val="Siln"/>
              </w:rPr>
              <w:t>ID DS:</w:t>
            </w:r>
          </w:p>
        </w:tc>
        <w:tc>
          <w:tcPr>
            <w:tcW w:w="4531" w:type="dxa"/>
          </w:tcPr>
          <w:p w14:paraId="1EA00FF5" w14:textId="77777777" w:rsidR="0072075B" w:rsidRPr="00004135" w:rsidRDefault="0072075B" w:rsidP="005021DE">
            <w:pPr>
              <w:pStyle w:val="Tabulka-buky11"/>
              <w:rPr>
                <w:lang w:val="cs-CZ"/>
              </w:rPr>
            </w:pPr>
          </w:p>
        </w:tc>
      </w:tr>
      <w:tr w:rsidR="0072075B" w:rsidRPr="00004135" w14:paraId="7CA7895C" w14:textId="77777777" w:rsidTr="005021DE">
        <w:tc>
          <w:tcPr>
            <w:tcW w:w="4531" w:type="dxa"/>
          </w:tcPr>
          <w:p w14:paraId="3C594927" w14:textId="77777777" w:rsidR="0072075B" w:rsidRPr="003A5CF4" w:rsidRDefault="0072075B" w:rsidP="005021DE">
            <w:pPr>
              <w:pStyle w:val="Tabulka-buky11"/>
              <w:rPr>
                <w:rStyle w:val="Siln"/>
              </w:rPr>
            </w:pPr>
            <w:r w:rsidRPr="003A5CF4">
              <w:rPr>
                <w:rStyle w:val="Siln"/>
              </w:rPr>
              <w:t>Bankovní spojení:</w:t>
            </w:r>
          </w:p>
        </w:tc>
        <w:tc>
          <w:tcPr>
            <w:tcW w:w="4531" w:type="dxa"/>
          </w:tcPr>
          <w:p w14:paraId="4858404C" w14:textId="77777777" w:rsidR="0072075B" w:rsidRPr="00004135" w:rsidRDefault="0072075B" w:rsidP="005021DE">
            <w:pPr>
              <w:pStyle w:val="Tabulka-buky11"/>
              <w:rPr>
                <w:lang w:val="cs-CZ"/>
              </w:rPr>
            </w:pPr>
          </w:p>
        </w:tc>
      </w:tr>
      <w:tr w:rsidR="0072075B" w:rsidRPr="00004135" w14:paraId="75A636F4" w14:textId="77777777" w:rsidTr="005021DE">
        <w:tc>
          <w:tcPr>
            <w:tcW w:w="4531" w:type="dxa"/>
          </w:tcPr>
          <w:p w14:paraId="424D81E3" w14:textId="77777777" w:rsidR="0072075B" w:rsidRPr="003A5CF4" w:rsidRDefault="0072075B" w:rsidP="005021DE">
            <w:pPr>
              <w:pStyle w:val="Tabulka-buky11"/>
              <w:rPr>
                <w:rStyle w:val="Siln"/>
              </w:rPr>
            </w:pPr>
            <w:r w:rsidRPr="003A5CF4">
              <w:rPr>
                <w:rStyle w:val="Siln"/>
              </w:rPr>
              <w:t>Číslo účtu:</w:t>
            </w:r>
          </w:p>
        </w:tc>
        <w:tc>
          <w:tcPr>
            <w:tcW w:w="4531" w:type="dxa"/>
          </w:tcPr>
          <w:p w14:paraId="327CB7DC" w14:textId="77777777" w:rsidR="0072075B" w:rsidRPr="00004135" w:rsidRDefault="0072075B" w:rsidP="005021DE">
            <w:pPr>
              <w:pStyle w:val="Tabulka-buky11"/>
              <w:rPr>
                <w:lang w:val="cs-CZ"/>
              </w:rPr>
            </w:pPr>
          </w:p>
        </w:tc>
      </w:tr>
      <w:tr w:rsidR="0072075B" w:rsidRPr="00004135" w14:paraId="3761C846" w14:textId="77777777" w:rsidTr="005021DE">
        <w:tc>
          <w:tcPr>
            <w:tcW w:w="4531" w:type="dxa"/>
          </w:tcPr>
          <w:p w14:paraId="04972C26" w14:textId="77777777"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14:paraId="36856ADF" w14:textId="77777777" w:rsidR="0072075B" w:rsidRPr="00004135" w:rsidRDefault="0072075B" w:rsidP="005021DE">
            <w:pPr>
              <w:pStyle w:val="Tabulka-buky11"/>
              <w:rPr>
                <w:lang w:val="cs-CZ"/>
              </w:rPr>
            </w:pPr>
          </w:p>
        </w:tc>
      </w:tr>
      <w:tr w:rsidR="0072075B" w:rsidRPr="00004135" w14:paraId="2AC861B6" w14:textId="77777777" w:rsidTr="005021DE">
        <w:tc>
          <w:tcPr>
            <w:tcW w:w="4531" w:type="dxa"/>
          </w:tcPr>
          <w:p w14:paraId="3D4D0869" w14:textId="77777777" w:rsidR="0072075B" w:rsidRPr="003A5CF4" w:rsidRDefault="0072075B" w:rsidP="005021DE">
            <w:pPr>
              <w:pStyle w:val="Tabulka-buky11"/>
              <w:rPr>
                <w:rStyle w:val="Siln"/>
              </w:rPr>
            </w:pPr>
            <w:r w:rsidRPr="003A5CF4">
              <w:rPr>
                <w:rStyle w:val="Siln"/>
              </w:rPr>
              <w:t>DIČ:</w:t>
            </w:r>
          </w:p>
        </w:tc>
        <w:tc>
          <w:tcPr>
            <w:tcW w:w="4531" w:type="dxa"/>
          </w:tcPr>
          <w:p w14:paraId="4F487BF6" w14:textId="77777777" w:rsidR="0072075B" w:rsidRPr="00004135" w:rsidRDefault="0072075B" w:rsidP="005021DE">
            <w:pPr>
              <w:pStyle w:val="Tabulka-buky11"/>
              <w:rPr>
                <w:lang w:val="cs-CZ"/>
              </w:rPr>
            </w:pPr>
          </w:p>
        </w:tc>
      </w:tr>
      <w:tr w:rsidR="0072075B" w:rsidRPr="00004135" w14:paraId="2FBCD678" w14:textId="77777777" w:rsidTr="005021DE">
        <w:tc>
          <w:tcPr>
            <w:tcW w:w="4531" w:type="dxa"/>
          </w:tcPr>
          <w:p w14:paraId="645958AF" w14:textId="77777777" w:rsidR="0072075B" w:rsidRPr="003A5CF4" w:rsidRDefault="0072075B" w:rsidP="005021DE">
            <w:pPr>
              <w:pStyle w:val="Tabulka-buky11"/>
              <w:rPr>
                <w:rStyle w:val="Siln"/>
              </w:rPr>
            </w:pPr>
            <w:r w:rsidRPr="003A5CF4">
              <w:rPr>
                <w:rStyle w:val="Siln"/>
              </w:rPr>
              <w:t>ID DS:</w:t>
            </w:r>
          </w:p>
        </w:tc>
        <w:tc>
          <w:tcPr>
            <w:tcW w:w="4531" w:type="dxa"/>
          </w:tcPr>
          <w:p w14:paraId="52AC1C0C" w14:textId="77777777" w:rsidR="0072075B" w:rsidRPr="00004135" w:rsidRDefault="0072075B" w:rsidP="005021DE">
            <w:pPr>
              <w:pStyle w:val="Tabulka-buky11"/>
              <w:rPr>
                <w:lang w:val="cs-CZ"/>
              </w:rPr>
            </w:pPr>
          </w:p>
        </w:tc>
      </w:tr>
      <w:tr w:rsidR="0072075B" w:rsidRPr="00004135" w14:paraId="291C0A4E" w14:textId="77777777" w:rsidTr="005021DE">
        <w:tc>
          <w:tcPr>
            <w:tcW w:w="4531" w:type="dxa"/>
          </w:tcPr>
          <w:p w14:paraId="7A7C98D3" w14:textId="77777777"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14:paraId="18FFD1B0" w14:textId="77777777" w:rsidR="0072075B" w:rsidRPr="00004135" w:rsidRDefault="0072075B" w:rsidP="005021DE">
            <w:pPr>
              <w:pStyle w:val="Tabulka-buky11"/>
              <w:rPr>
                <w:lang w:val="cs-CZ"/>
              </w:rPr>
            </w:pPr>
          </w:p>
        </w:tc>
      </w:tr>
      <w:tr w:rsidR="005021DE" w:rsidRPr="00004135" w14:paraId="06C36870" w14:textId="77777777" w:rsidTr="005021DE">
        <w:tc>
          <w:tcPr>
            <w:tcW w:w="4531" w:type="dxa"/>
          </w:tcPr>
          <w:p w14:paraId="33C4231C" w14:textId="77777777"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14:paraId="0683BBAC" w14:textId="77777777" w:rsidR="005021DE" w:rsidRPr="00004135" w:rsidRDefault="005021DE" w:rsidP="005021DE">
            <w:pPr>
              <w:pStyle w:val="Tabulka-buky11"/>
              <w:rPr>
                <w:lang w:val="cs-CZ"/>
              </w:rPr>
            </w:pPr>
          </w:p>
        </w:tc>
      </w:tr>
    </w:tbl>
    <w:p w14:paraId="118A57F3" w14:textId="77777777"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14:paraId="035CAECB" w14:textId="77777777" w:rsidR="00915E53" w:rsidRPr="00004135" w:rsidRDefault="00915E53">
      <w:pPr>
        <w:rPr>
          <w:lang w:val="cs-CZ"/>
        </w:rPr>
      </w:pPr>
      <w:r w:rsidRPr="00004135">
        <w:rPr>
          <w:b/>
          <w:bCs/>
          <w:snapToGrid w:val="0"/>
          <w:lang w:val="cs-CZ"/>
        </w:rPr>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14:paraId="15AA46FD" w14:textId="77777777" w:rsidR="00BB0254" w:rsidRPr="00004135" w:rsidRDefault="00605862" w:rsidP="001545F1">
      <w:pPr>
        <w:pStyle w:val="Nadpis1"/>
        <w:rPr>
          <w:lang w:val="cs-CZ"/>
        </w:rPr>
      </w:pPr>
      <w:r w:rsidRPr="00004135">
        <w:rPr>
          <w:lang w:val="cs-CZ"/>
        </w:rPr>
        <w:lastRenderedPageBreak/>
        <w:br/>
      </w:r>
      <w:r w:rsidR="00BB0254" w:rsidRPr="00004135">
        <w:rPr>
          <w:lang w:val="cs-CZ"/>
        </w:rPr>
        <w:t>Předmět a účel díla</w:t>
      </w:r>
    </w:p>
    <w:p w14:paraId="407215F3" w14:textId="0C50744E"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y</w:t>
      </w:r>
      <w:r w:rsidR="00494A72">
        <w:rPr>
          <w:rStyle w:val="Siln"/>
        </w:rPr>
        <w:t xml:space="preserve"> </w:t>
      </w:r>
      <w:r w:rsidR="00B34C42">
        <w:rPr>
          <w:rStyle w:val="Siln"/>
        </w:rPr>
        <w:t xml:space="preserve">Lukavice, Výsonín a </w:t>
      </w:r>
      <w:r w:rsidR="00850E21">
        <w:rPr>
          <w:rStyle w:val="Siln"/>
        </w:rPr>
        <w:t>Vížky</w:t>
      </w:r>
      <w:r>
        <w:rPr>
          <w:lang w:val="cs-CZ"/>
        </w:rPr>
        <w:t>“</w:t>
      </w:r>
      <w:r>
        <w:t>.</w:t>
      </w:r>
    </w:p>
    <w:p w14:paraId="73C0F466" w14:textId="1F4BC1AE"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w:t>
      </w:r>
      <w:r w:rsidR="00CC7268">
        <w:t xml:space="preserve"> </w:t>
      </w:r>
      <w:r w:rsidR="00850E21">
        <w:t>Vížky</w:t>
      </w:r>
      <w:r>
        <w:t xml:space="preserve"> </w:t>
      </w:r>
      <w:r w:rsidR="00BB0254" w:rsidRPr="00030FB7">
        <w:rPr>
          <w:lang w:val="cs-CZ"/>
        </w:rPr>
        <w:t>(dále jen „KoPÚ“)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KoPÚ do katastru nemovitostí a vytyčení hranic nových pozemků dle zapsané DKM (dále jen „dílo“). </w:t>
      </w:r>
    </w:p>
    <w:p w14:paraId="4C6CE730" w14:textId="77777777"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r w:rsidR="00FC60AE">
        <w:rPr>
          <w:lang w:val="cs-CZ"/>
        </w:rPr>
        <w:t>3.</w:t>
      </w:r>
      <w:r w:rsidR="00A1442F" w:rsidRPr="00030FB7">
        <w:rPr>
          <w:lang w:val="cs-CZ"/>
        </w:rPr>
        <w:t>4</w:t>
      </w:r>
      <w:r w:rsidRPr="00030FB7">
        <w:rPr>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08EDF947" w14:textId="77777777"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14:paraId="2C80CE4B" w14:textId="77777777" w:rsidR="00BB0254" w:rsidRPr="00004135" w:rsidRDefault="00BB0254" w:rsidP="00EB48C8">
      <w:pPr>
        <w:pStyle w:val="Odstavecseseznamem"/>
        <w:rPr>
          <w:lang w:val="cs-CZ"/>
        </w:rPr>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 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 137/2006 S</w:t>
      </w:r>
      <w:r w:rsidR="00CF5DC3" w:rsidRPr="00D05865">
        <w:rPr>
          <w:lang w:val="cs-CZ"/>
        </w:rPr>
        <w:t>b.</w:t>
      </w:r>
      <w:r w:rsidRPr="00004135">
        <w:rPr>
          <w:lang w:val="cs-CZ"/>
        </w:rPr>
        <w:t>, o veřejných zakázkách, ve znění pozdějších předpisů (dále jen „ZVZ“).</w:t>
      </w:r>
    </w:p>
    <w:p w14:paraId="6476E13F" w14:textId="77777777" w:rsidR="00BB0254" w:rsidRPr="00F20514" w:rsidRDefault="00BB0254" w:rsidP="00F20514">
      <w:pPr>
        <w:pStyle w:val="Odstavecseseznamem"/>
      </w:pPr>
      <w:r w:rsidRPr="00F20514">
        <w:rPr>
          <w:lang w:val="cs-CZ"/>
        </w:rPr>
        <w:t>Opčním právem se rozumí právo na poskytnutí dalších služeb spočívajících v</w:t>
      </w:r>
      <w:r w:rsidR="00F20514">
        <w:t xml:space="preserve"> 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ZVZ.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 geodetické práce.</w:t>
      </w:r>
    </w:p>
    <w:p w14:paraId="3FAC0B19" w14:textId="77777777" w:rsidR="00BB0254" w:rsidRPr="00004135" w:rsidRDefault="00BB0254" w:rsidP="00EB48C8">
      <w:pPr>
        <w:pStyle w:val="Odstavecseseznamem"/>
        <w:rPr>
          <w:lang w:val="cs-CZ"/>
        </w:rPr>
      </w:pPr>
      <w:r w:rsidRPr="00004135">
        <w:rPr>
          <w:lang w:val="cs-CZ"/>
        </w:rPr>
        <w:t>Maximální hodnota opčního práva činí .…..,- Kč bez DPH. Přesná specifikace a rozsah případného plnění opčního práva, tj. přesné určení jednotlivých položek a jejich výměr bude určen dle aktuální potřeby v průběhu realizace díla na základě návrhu zhotovitele a odsouhlasení objednatele.</w:t>
      </w:r>
    </w:p>
    <w:p w14:paraId="4632966C" w14:textId="77777777"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14:paraId="1DC18CFF" w14:textId="77777777" w:rsidR="00BB0254" w:rsidRPr="00004135" w:rsidRDefault="00605862" w:rsidP="001545F1">
      <w:pPr>
        <w:pStyle w:val="Nadpis1"/>
        <w:rPr>
          <w:lang w:val="cs-CZ"/>
        </w:rPr>
      </w:pPr>
      <w:r w:rsidRPr="00004135">
        <w:rPr>
          <w:lang w:val="cs-CZ"/>
        </w:rPr>
        <w:br/>
      </w:r>
      <w:r w:rsidR="00BB0254" w:rsidRPr="00004135">
        <w:rPr>
          <w:lang w:val="cs-CZ"/>
        </w:rPr>
        <w:t>Podklady k provedení díla</w:t>
      </w:r>
    </w:p>
    <w:p w14:paraId="254ACB5C" w14:textId="77777777"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CC7268">
        <w:t>6</w:t>
      </w:r>
      <w:r w:rsidR="00271555">
        <w:t>.</w:t>
      </w:r>
    </w:p>
    <w:p w14:paraId="41684F28" w14:textId="77777777"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14:paraId="59B176FD" w14:textId="77777777"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lastRenderedPageBreak/>
        <w:t>plnění díla</w:t>
      </w:r>
      <w:r w:rsidRPr="00004135">
        <w:rPr>
          <w:lang w:val="cs-CZ"/>
        </w:rPr>
        <w:t>, je zhotovitel povinen při realizaci veřejné zakázky řídit se těmito novými předpisy.</w:t>
      </w:r>
    </w:p>
    <w:p w14:paraId="082EB05D" w14:textId="77777777"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14:paraId="02309B35" w14:textId="77777777"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14:paraId="1DBEF54E" w14:textId="1306CCA5" w:rsidR="004D6EEF" w:rsidRPr="00004135" w:rsidRDefault="004D6EEF" w:rsidP="00BB0254">
      <w:pPr>
        <w:rPr>
          <w:lang w:val="cs-CZ"/>
        </w:rPr>
      </w:pPr>
      <w:r w:rsidRPr="004D6EEF">
        <w:t>Nedílnou součástí této sml</w:t>
      </w:r>
      <w:r w:rsidR="00D31AC2">
        <w:t>ouvy j</w:t>
      </w:r>
      <w:r w:rsidR="00E5619F">
        <w:t>e</w:t>
      </w:r>
      <w:r w:rsidR="00D31AC2">
        <w:t xml:space="preserve"> položkov</w:t>
      </w:r>
      <w:r w:rsidR="00E5619F">
        <w:t>ý</w:t>
      </w:r>
      <w:r w:rsidR="00D31AC2">
        <w:t xml:space="preserve"> výkaz činností</w:t>
      </w:r>
      <w:r w:rsidRPr="004D6EEF">
        <w:t>. Dokumentace díla bud</w:t>
      </w:r>
      <w:r w:rsidR="00E5619F">
        <w:t>e</w:t>
      </w:r>
      <w:r w:rsidRPr="004D6EEF">
        <w:t xml:space="preserve"> vyhotoven</w:t>
      </w:r>
      <w:r w:rsidR="00E5619F">
        <w:t>a</w:t>
      </w:r>
      <w:r w:rsidRPr="004D6EEF">
        <w:t xml:space="preserve"> v souladu s přílohou č. 1 k vyhlášce.</w:t>
      </w:r>
    </w:p>
    <w:p w14:paraId="41D57BE4" w14:textId="77777777"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14:paraId="35FEC068" w14:textId="77777777" w:rsidR="00BB0254" w:rsidRPr="00004135" w:rsidRDefault="00BB0254" w:rsidP="00EB48C8">
      <w:pPr>
        <w:pStyle w:val="Odstavec111"/>
        <w:rPr>
          <w:lang w:val="cs-CZ"/>
        </w:rPr>
      </w:pPr>
      <w:r w:rsidRPr="00004135">
        <w:rPr>
          <w:lang w:val="cs-CZ"/>
        </w:rPr>
        <w:t>Revize a doplnění stávajícího bodového pole</w:t>
      </w:r>
    </w:p>
    <w:p w14:paraId="092822D0" w14:textId="77777777" w:rsidR="00BB0254" w:rsidRPr="00004135" w:rsidRDefault="00BB0254" w:rsidP="00EB48C8">
      <w:pPr>
        <w:pStyle w:val="Odstaveca"/>
        <w:rPr>
          <w:lang w:val="cs-CZ"/>
        </w:rPr>
      </w:pPr>
      <w:r w:rsidRPr="00004135">
        <w:rPr>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63CC2E8C" w14:textId="77777777"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14:paraId="2B229869" w14:textId="77777777" w:rsidR="00BB0254" w:rsidRPr="00004135" w:rsidRDefault="00BB0254" w:rsidP="00EB48C8">
      <w:pPr>
        <w:pStyle w:val="Odstavec111"/>
        <w:rPr>
          <w:lang w:val="cs-CZ"/>
        </w:rPr>
      </w:pPr>
      <w:r w:rsidRPr="00004135">
        <w:rPr>
          <w:lang w:val="cs-CZ"/>
        </w:rPr>
        <w:t>Podrobné měření polohopisu v obvodu KoPÚ</w:t>
      </w:r>
    </w:p>
    <w:p w14:paraId="693DCF08" w14:textId="77777777"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14:paraId="033C4C6A" w14:textId="77777777"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3B4C1E34" w14:textId="77777777" w:rsidR="00BB0254" w:rsidRPr="00F24C8E" w:rsidRDefault="00BB0254" w:rsidP="00EB48C8">
      <w:pPr>
        <w:pStyle w:val="Odstaveca"/>
        <w:rPr>
          <w:ins w:id="1" w:author="Filip Richard Ing.Bc. Ph.D." w:date="2016-07-25T10:15:00Z"/>
          <w:lang w:val="cs-CZ"/>
          <w:rPrChange w:id="2" w:author="Filip Richard Ing.Bc. Ph.D." w:date="2016-07-25T10:15:00Z">
            <w:rPr>
              <w:ins w:id="3" w:author="Filip Richard Ing.Bc. Ph.D." w:date="2016-07-25T10:15:00Z"/>
            </w:rPr>
          </w:rPrChange>
        </w:rPr>
      </w:pPr>
      <w:r w:rsidRPr="00004135">
        <w:rPr>
          <w:lang w:val="cs-CZ"/>
        </w:rPr>
        <w:t xml:space="preserve">Body polohopisu budou zaměřeny včetně nadmořské výšky (výškový systém baltský po vyrovnání - Bpv). </w:t>
      </w:r>
    </w:p>
    <w:p w14:paraId="51360762" w14:textId="5BA092E7" w:rsidR="00F24C8E" w:rsidRPr="00004135" w:rsidRDefault="00F24C8E" w:rsidP="00EB48C8">
      <w:pPr>
        <w:pStyle w:val="Odstaveca"/>
        <w:rPr>
          <w:lang w:val="cs-CZ"/>
        </w:rPr>
      </w:pPr>
      <w:ins w:id="4" w:author="Filip Richard Ing.Bc. Ph.D." w:date="2016-07-25T10:15:00Z">
        <w:r w:rsidRPr="00F24C8E">
          <w:t>Zjišťování průběhu vlastnických hranic pozemků řešených lesních porostů bude provedeno při místním šetření v terénu, na které bude objednatelem pozvána komise a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trvalého označení lomových bodů.</w:t>
        </w:r>
      </w:ins>
    </w:p>
    <w:p w14:paraId="722F845C" w14:textId="77777777" w:rsidR="00BB0254" w:rsidRPr="00004135" w:rsidRDefault="00BB0254" w:rsidP="00EB48C8">
      <w:pPr>
        <w:pStyle w:val="Odstavec111"/>
        <w:rPr>
          <w:lang w:val="cs-CZ"/>
        </w:rPr>
      </w:pPr>
      <w:r w:rsidRPr="00004135">
        <w:rPr>
          <w:lang w:val="cs-CZ"/>
        </w:rPr>
        <w:t xml:space="preserve">Zjišťování hranic obvodů KoPÚ a zjišťování hranic pozemků neřešených dle </w:t>
      </w:r>
      <w:r w:rsidRPr="00D05865">
        <w:rPr>
          <w:lang w:val="cs-CZ"/>
        </w:rPr>
        <w:t>§ 2 zákona</w:t>
      </w:r>
    </w:p>
    <w:p w14:paraId="23F5BB9A" w14:textId="77777777"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14:paraId="252AD84A" w14:textId="77777777" w:rsidR="00BB0254" w:rsidRPr="009459BB" w:rsidRDefault="00BB0254" w:rsidP="00EB48C8">
      <w:pPr>
        <w:pStyle w:val="Odstaveca"/>
        <w:rPr>
          <w:lang w:val="cs-CZ"/>
        </w:rPr>
      </w:pPr>
      <w:r w:rsidRPr="00004135">
        <w:rPr>
          <w:lang w:val="cs-CZ"/>
        </w:rPr>
        <w:t xml:space="preserve">Zjišťování hranic obvodů KoPÚ,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KoPÚ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14:paraId="77B86473" w14:textId="77777777"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14:paraId="77F27A3F" w14:textId="77777777"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14:paraId="2C48C770" w14:textId="77777777"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14:paraId="7F17D399" w14:textId="5E74744B" w:rsidR="00BB0254" w:rsidRPr="00004135" w:rsidDel="00A85DA4" w:rsidRDefault="00BB0254" w:rsidP="00EB48C8">
      <w:pPr>
        <w:pStyle w:val="Odstaveca"/>
        <w:rPr>
          <w:del w:id="5" w:author="Filip Richard Ing.Bc. Ph.D." w:date="2016-07-25T11:32:00Z"/>
          <w:lang w:val="cs-CZ"/>
        </w:rPr>
      </w:pPr>
      <w:del w:id="6" w:author="Filip Richard Ing.Bc. Ph.D." w:date="2016-07-25T11:32:00Z">
        <w:r w:rsidRPr="00004135" w:rsidDel="00A85DA4">
          <w:rPr>
            <w:lang w:val="cs-CZ"/>
          </w:rPr>
          <w:delText xml:space="preserve">Vyhotovení podkladů pro případnou změnu katastrální hranice podle </w:delText>
        </w:r>
        <w:r w:rsidR="00271555" w:rsidDel="00A85DA4">
          <w:rPr>
            <w:lang w:val="cs-CZ"/>
          </w:rPr>
          <w:delText>katastrální vyhlášky</w:delText>
        </w:r>
        <w:r w:rsidR="006F31AB" w:rsidDel="00A85DA4">
          <w:delText xml:space="preserve"> a jejich projednání s dotčenými obcemi</w:delText>
        </w:r>
        <w:r w:rsidR="00CF5DC3" w:rsidRPr="00D05865" w:rsidDel="00A85DA4">
          <w:rPr>
            <w:lang w:val="cs-CZ"/>
          </w:rPr>
          <w:delText>.</w:delText>
        </w:r>
        <w:r w:rsidRPr="00004135" w:rsidDel="00A85DA4">
          <w:rPr>
            <w:lang w:val="cs-CZ"/>
          </w:rPr>
          <w:delText xml:space="preserve"> </w:delText>
        </w:r>
      </w:del>
    </w:p>
    <w:p w14:paraId="501D9276" w14:textId="77777777"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14:paraId="198898B4" w14:textId="77777777"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14:paraId="2856F115" w14:textId="77777777" w:rsidR="006F31AB" w:rsidRDefault="006F31AB" w:rsidP="006F31AB">
      <w:pPr>
        <w:pStyle w:val="Odstaveca"/>
      </w:pPr>
      <w:r w:rsidRPr="006F31AB">
        <w:t>Doložení kladného stanoviska katastrálního úřadu ve smyslu § 9 odst. 6 zákona (viz Pokyny č. 43 ČÚZK).</w:t>
      </w:r>
    </w:p>
    <w:p w14:paraId="2A6B753E" w14:textId="77777777"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14:paraId="777D915B" w14:textId="77777777" w:rsidR="00BB0254" w:rsidRPr="00004135" w:rsidRDefault="00BB0254" w:rsidP="00EB48C8">
      <w:pPr>
        <w:pStyle w:val="Odstavec111"/>
        <w:rPr>
          <w:lang w:val="cs-CZ"/>
        </w:rPr>
      </w:pPr>
      <w:r w:rsidRPr="00004135">
        <w:rPr>
          <w:lang w:val="cs-CZ"/>
        </w:rPr>
        <w:t xml:space="preserve">Rozbor současného stavu </w:t>
      </w:r>
    </w:p>
    <w:p w14:paraId="273E34FD" w14:textId="30FBAC0B"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B34C42">
        <w:t>podle § 5 vyhlášky.</w:t>
      </w:r>
      <w:r w:rsidRPr="00004135">
        <w:rPr>
          <w:lang w:val="cs-CZ"/>
        </w:rPr>
        <w:t xml:space="preserve"> </w:t>
      </w:r>
      <w:r w:rsidR="00CC7268">
        <w:t xml:space="preserve"> </w:t>
      </w:r>
    </w:p>
    <w:p w14:paraId="18839B2A" w14:textId="77777777"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14:paraId="0BE45827" w14:textId="77777777"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14:paraId="521684FE" w14:textId="77777777"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14:paraId="44F8E049" w14:textId="77777777"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14:paraId="1AC12C76" w14:textId="77777777" w:rsidR="00BB0254" w:rsidRPr="00004135" w:rsidRDefault="00BB0254" w:rsidP="00EB48C8">
      <w:pPr>
        <w:pStyle w:val="Odstavec111"/>
        <w:rPr>
          <w:lang w:val="cs-CZ"/>
        </w:rPr>
      </w:pPr>
      <w:r w:rsidRPr="00004135">
        <w:rPr>
          <w:lang w:val="cs-CZ"/>
        </w:rPr>
        <w:t xml:space="preserve">Dokumentace k soupisu nároků vlastníků pozemků </w:t>
      </w:r>
    </w:p>
    <w:p w14:paraId="7FD35978" w14:textId="77777777"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14:paraId="6A1C500B" w14:textId="77777777"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14:paraId="5B37B526" w14:textId="77777777"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14:paraId="032D5604" w14:textId="77777777"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14:paraId="7D497772" w14:textId="77777777"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14:paraId="06783FC4" w14:textId="77777777"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14:paraId="4E32E33F" w14:textId="77777777"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14:paraId="1144C5B3" w14:textId="77777777" w:rsidR="00BB0254" w:rsidRPr="00004135" w:rsidRDefault="00BB0254" w:rsidP="00EB48C8">
      <w:pPr>
        <w:pStyle w:val="Odstavecseseznamem"/>
        <w:rPr>
          <w:lang w:val="cs-CZ"/>
        </w:rPr>
      </w:pPr>
      <w:r w:rsidRPr="00004135">
        <w:rPr>
          <w:lang w:val="cs-CZ"/>
        </w:rPr>
        <w:t>Hlavní celek „Návrhové práce“ je sestaven z následujících dílčích částí</w:t>
      </w:r>
    </w:p>
    <w:p w14:paraId="16612764" w14:textId="77777777" w:rsidR="00BB0254" w:rsidRPr="00004135" w:rsidRDefault="00BB0254" w:rsidP="00EB48C8">
      <w:pPr>
        <w:pStyle w:val="Odstavec111"/>
        <w:rPr>
          <w:lang w:val="cs-CZ"/>
        </w:rPr>
      </w:pPr>
      <w:r w:rsidRPr="00004135">
        <w:rPr>
          <w:lang w:val="cs-CZ"/>
        </w:rPr>
        <w:t>Vypracování plánu společných zařízení</w:t>
      </w:r>
    </w:p>
    <w:p w14:paraId="2830E61F" w14:textId="77777777"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14:paraId="76F8EEFA" w14:textId="77777777"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14:paraId="46F4E41B" w14:textId="77777777"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14:paraId="3BDFC03E" w14:textId="77777777"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14:paraId="11DEDB99" w14:textId="77777777"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14:paraId="2D9B4497" w14:textId="77777777"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14:paraId="38A31DB0" w14:textId="77777777"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14:paraId="64B6B1B1" w14:textId="77777777"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14:paraId="4FCBBB73" w14:textId="77777777"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14:paraId="55E3170C" w14:textId="77777777"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14:paraId="03F81343" w14:textId="77777777"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5F079408" w14:textId="77777777"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40C6D491" w14:textId="77777777"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14:paraId="26D59A77" w14:textId="77777777"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14:paraId="6B938E43" w14:textId="77777777"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14:paraId="16C581AD" w14:textId="77777777"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14:paraId="320C7B87" w14:textId="77777777"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14:paraId="23EBADEE" w14:textId="77777777"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14:paraId="237C4CAB" w14:textId="77777777"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14:paraId="7296015A" w14:textId="77777777"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14:paraId="7FBED39A" w14:textId="77777777"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14:paraId="56C8A92A" w14:textId="77777777"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14:paraId="6B0E9196" w14:textId="77777777"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14:paraId="28F425D3" w14:textId="77777777"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14:paraId="395BCCB8" w14:textId="77777777" w:rsidR="00005468" w:rsidRPr="00005468" w:rsidRDefault="00BB0254" w:rsidP="00EB48C8">
      <w:pPr>
        <w:pStyle w:val="Odstaveca"/>
        <w:rPr>
          <w:lang w:val="cs-CZ"/>
        </w:rPr>
      </w:pPr>
      <w:r w:rsidRPr="00004135">
        <w:rPr>
          <w:lang w:val="cs-CZ"/>
        </w:rPr>
        <w:t>Paré č. 1 bude obsahovat originály dokladů. Vše bude řádně označeno, podepsáno s příslušným razítkem osoby úředně oprávněné k projektování pozemkových úprav.</w:t>
      </w:r>
      <w:r w:rsidR="00005468">
        <w:t xml:space="preserve"> </w:t>
      </w:r>
    </w:p>
    <w:p w14:paraId="11C98A1C" w14:textId="77777777"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14:paraId="7BC410C9" w14:textId="77777777" w:rsidR="00BB0254" w:rsidRPr="00004135" w:rsidRDefault="00BB0254" w:rsidP="00EB48C8">
      <w:pPr>
        <w:pStyle w:val="Odstavecseseznamem"/>
        <w:rPr>
          <w:lang w:val="cs-CZ"/>
        </w:rPr>
      </w:pPr>
      <w:r w:rsidRPr="00004135">
        <w:rPr>
          <w:lang w:val="cs-CZ"/>
        </w:rPr>
        <w:t>Hlavní celek „Mapové dílo“ obsahuje</w:t>
      </w:r>
    </w:p>
    <w:p w14:paraId="2BC4ED33" w14:textId="77777777"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14:paraId="3CCC92DF" w14:textId="77777777"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14:paraId="0F2B4A95" w14:textId="77777777"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14:paraId="0AD8FA3E" w14:textId="77777777"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14:paraId="4104D445" w14:textId="77777777" w:rsidR="00BB0254" w:rsidRPr="00004135" w:rsidRDefault="00BB0254" w:rsidP="00EB48C8">
      <w:pPr>
        <w:pStyle w:val="Odstavec111"/>
        <w:rPr>
          <w:lang w:val="cs-CZ"/>
        </w:rPr>
      </w:pPr>
      <w:r w:rsidRPr="00004135">
        <w:rPr>
          <w:lang w:val="cs-CZ"/>
        </w:rPr>
        <w:t>Tisková podoba dokumentace k obnově katastrálního operátu bude vyhotovena do 15</w:t>
      </w:r>
      <w:r w:rsidR="00367ED6">
        <w:t>-ti</w:t>
      </w:r>
      <w:r w:rsidRPr="00004135">
        <w:rPr>
          <w:lang w:val="cs-CZ"/>
        </w:rPr>
        <w:t xml:space="preserve"> dnů od vydání kladného stanoviska katastrálního úřadu k převzetí výsledku zeměměřických činností.</w:t>
      </w:r>
    </w:p>
    <w:p w14:paraId="71503A4C" w14:textId="77777777"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14:paraId="2DD970A5" w14:textId="77777777" w:rsidR="00BB0254" w:rsidRPr="00004135" w:rsidRDefault="00BB0254" w:rsidP="00EB48C8">
      <w:pPr>
        <w:pStyle w:val="Odstavecseseznamem"/>
        <w:rPr>
          <w:lang w:val="cs-CZ"/>
        </w:rPr>
      </w:pPr>
      <w:r w:rsidRPr="00004135">
        <w:rPr>
          <w:lang w:val="cs-CZ"/>
        </w:rPr>
        <w:t xml:space="preserve">Hlavní celek „Vytyčení pozemků dle zapsané DKM“ obsahuje </w:t>
      </w:r>
    </w:p>
    <w:p w14:paraId="09C32750" w14:textId="77777777"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14:paraId="1EC7D279" w14:textId="77777777"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14:paraId="72E23E73" w14:textId="77777777"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008F16D1" w:rsidRPr="008F16D1">
        <w:t xml:space="preserve">o zahájení řízení a o schválení návrhu pozemkových úprav </w:t>
      </w:r>
      <w:r w:rsidRPr="00004135">
        <w:rPr>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*.dgn</w:t>
      </w:r>
      <w:r w:rsidR="000C773F">
        <w:t xml:space="preserve"> nebo </w:t>
      </w:r>
      <w:r w:rsidR="000C773F">
        <w:rPr>
          <w:lang w:val="cs-CZ"/>
        </w:rPr>
        <w:t>*.vyk</w:t>
      </w:r>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14:paraId="6C82C174" w14:textId="77777777"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r w:rsidR="00280088">
        <w:t xml:space="preserve">4.1. </w:t>
      </w:r>
      <w:r w:rsidRPr="00004135">
        <w:rPr>
          <w:lang w:val="cs-CZ"/>
        </w:rPr>
        <w:t>v násled</w:t>
      </w:r>
      <w:r w:rsidR="008F16D1">
        <w:rPr>
          <w:lang w:val="cs-CZ"/>
        </w:rPr>
        <w:t>ujícím počtu vyhotovení a formě</w:t>
      </w:r>
      <w:r w:rsidR="008F16D1">
        <w:t>:</w:t>
      </w:r>
    </w:p>
    <w:p w14:paraId="6F446CC2" w14:textId="77777777" w:rsidR="00BB0254" w:rsidRPr="00004135" w:rsidRDefault="00BB0254" w:rsidP="00EB48C8">
      <w:pPr>
        <w:pStyle w:val="Odstavec111"/>
        <w:rPr>
          <w:lang w:val="cs-CZ"/>
        </w:rPr>
      </w:pPr>
      <w:r w:rsidRPr="00004135">
        <w:rPr>
          <w:lang w:val="cs-CZ"/>
        </w:rPr>
        <w:t xml:space="preserve">Revize stávajícího bodového pole - </w:t>
      </w:r>
      <w:r w:rsidR="008527D5">
        <w:t>1</w:t>
      </w:r>
      <w:r w:rsidRPr="00004135">
        <w:rPr>
          <w:lang w:val="cs-CZ"/>
        </w:rPr>
        <w:t xml:space="preserve">x papírové zpracování (1x objednatel) a CD (DVD). </w:t>
      </w:r>
    </w:p>
    <w:p w14:paraId="2F0D44CA" w14:textId="77777777" w:rsidR="00BB0254" w:rsidRPr="00004135" w:rsidRDefault="00BB0254" w:rsidP="00EB48C8">
      <w:pPr>
        <w:pStyle w:val="Odstavec111"/>
        <w:rPr>
          <w:lang w:val="cs-CZ"/>
        </w:rPr>
      </w:pPr>
      <w:r w:rsidRPr="00004135">
        <w:rPr>
          <w:lang w:val="cs-CZ"/>
        </w:rPr>
        <w:t xml:space="preserve">Polohopisné zaměření zájmového území - </w:t>
      </w:r>
      <w:r w:rsidR="008527D5">
        <w:t>1</w:t>
      </w:r>
      <w:r w:rsidRPr="00004135">
        <w:rPr>
          <w:lang w:val="cs-CZ"/>
        </w:rPr>
        <w:t>x pap</w:t>
      </w:r>
      <w:r w:rsidR="008527D5">
        <w:rPr>
          <w:lang w:val="cs-CZ"/>
        </w:rPr>
        <w:t>írové zpracování (1x objednatel</w:t>
      </w:r>
      <w:r w:rsidRPr="00004135">
        <w:rPr>
          <w:lang w:val="cs-CZ"/>
        </w:rPr>
        <w:t xml:space="preserve">) a CD (DVD). </w:t>
      </w:r>
    </w:p>
    <w:p w14:paraId="2B14CC08" w14:textId="77777777" w:rsidR="00BB0254" w:rsidRPr="00004135" w:rsidRDefault="00BB0254" w:rsidP="00EB48C8">
      <w:pPr>
        <w:pStyle w:val="Odstavec111"/>
        <w:rPr>
          <w:lang w:val="cs-CZ"/>
        </w:rPr>
      </w:pPr>
      <w:r w:rsidRPr="00004135">
        <w:rPr>
          <w:lang w:val="cs-CZ"/>
        </w:rPr>
        <w:t xml:space="preserve">Zjišťování průběhu hranic obvodu KoPÚ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14:paraId="57E40FCB" w14:textId="77777777" w:rsidR="00BB0254" w:rsidRPr="00004135" w:rsidRDefault="00BB0254" w:rsidP="00EB48C8">
      <w:pPr>
        <w:pStyle w:val="Odstavec111"/>
        <w:rPr>
          <w:lang w:val="cs-CZ"/>
        </w:rPr>
      </w:pPr>
      <w:r w:rsidRPr="00004135">
        <w:rPr>
          <w:lang w:val="cs-CZ"/>
        </w:rPr>
        <w:t xml:space="preserve">Rozbor současného stavu - 1x papírové zpracování (objednatel) a CD (DVD). </w:t>
      </w:r>
    </w:p>
    <w:p w14:paraId="633EC41F" w14:textId="77777777"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CD (DVD) a 2x papírové zpracování k rozeslání </w:t>
      </w:r>
      <w:r w:rsidR="008527D5">
        <w:t>účastníkům řízení</w:t>
      </w:r>
      <w:r w:rsidRPr="00004135">
        <w:rPr>
          <w:lang w:val="cs-CZ"/>
        </w:rPr>
        <w:t>.</w:t>
      </w:r>
    </w:p>
    <w:p w14:paraId="79F6D03F" w14:textId="77777777"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14:paraId="0C9FEBD0" w14:textId="77777777"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CD (DVD). </w:t>
      </w:r>
    </w:p>
    <w:p w14:paraId="6E2645D4" w14:textId="77777777"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14:paraId="4D51C9DB" w14:textId="77777777"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14:paraId="55B9A981" w14:textId="77777777"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(paré č. 1),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14:paraId="4EA896A0" w14:textId="77777777"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CD (DVD). </w:t>
      </w:r>
    </w:p>
    <w:p w14:paraId="34A74D05" w14:textId="77777777"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1x katastrální úřad, 1x k rozeslání </w:t>
      </w:r>
      <w:r w:rsidR="008527D5">
        <w:t>účastníkům řízení, 1x obec k veřejnému nahlédnutí</w:t>
      </w:r>
      <w:r w:rsidRPr="00004135">
        <w:rPr>
          <w:lang w:val="cs-CZ"/>
        </w:rPr>
        <w:t>) a CD (DVD).</w:t>
      </w:r>
    </w:p>
    <w:p w14:paraId="11428AF1" w14:textId="77777777"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14:paraId="40D8F606" w14:textId="77777777"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v měřítku 1 : 2000 nebo 1 : 5000 (měřítka stanoví objednatel podle potřeby v průběhu zpracování KoPÚ).</w:t>
      </w:r>
    </w:p>
    <w:p w14:paraId="5E63200A" w14:textId="77777777"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14:paraId="1BD11400" w14:textId="77777777"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14:paraId="3EF8FAD9" w14:textId="77777777"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14:paraId="70BC2F2B" w14:textId="77777777"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 xml:space="preserve">Pobočky </w:t>
      </w:r>
      <w:r w:rsidR="00250AB8">
        <w:t>Chrudim,</w:t>
      </w:r>
      <w:r w:rsidR="003B67C5">
        <w:rPr>
          <w:lang w:val="cs-CZ"/>
        </w:rPr>
        <w:t xml:space="preserve"> adresa</w:t>
      </w:r>
      <w:r w:rsidR="00250AB8">
        <w:t xml:space="preserve"> Poděbradova 909, 537 01 Chrudim</w:t>
      </w:r>
      <w:r w:rsidR="003B67C5">
        <w:rPr>
          <w:lang w:val="cs-CZ"/>
        </w:rPr>
        <w:t>.</w:t>
      </w:r>
      <w:r w:rsidR="00250AB8">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14:paraId="7E6A8ABD" w14:textId="77777777"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14:paraId="58597A42" w14:textId="77777777" w:rsidR="00BB0254" w:rsidRPr="00004135" w:rsidRDefault="00BB0254" w:rsidP="00EB48C8">
      <w:pPr>
        <w:pStyle w:val="Odstavecseseznamem"/>
        <w:rPr>
          <w:lang w:val="cs-CZ"/>
        </w:rPr>
      </w:pPr>
      <w:r w:rsidRPr="00004135">
        <w:rPr>
          <w:lang w:val="cs-CZ"/>
        </w:rPr>
        <w:t>Schvalovací protokol bude vyhotoven:</w:t>
      </w:r>
    </w:p>
    <w:p w14:paraId="7BB40AB8" w14:textId="77777777"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14:paraId="450C1F64" w14:textId="77777777" w:rsidR="00BB0254" w:rsidRPr="003B67C5" w:rsidRDefault="00BB0254" w:rsidP="00EB48C8">
      <w:pPr>
        <w:pStyle w:val="Odstavec111"/>
        <w:rPr>
          <w:lang w:val="cs-CZ"/>
        </w:rPr>
      </w:pPr>
      <w:r w:rsidRPr="00004135">
        <w:rPr>
          <w:lang w:val="cs-CZ"/>
        </w:rPr>
        <w:t>u dílčí části 3.1.2. po potvrzení správnosti odevzdávaného díla objednatelem,</w:t>
      </w:r>
    </w:p>
    <w:p w14:paraId="7D1D248E" w14:textId="77777777"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14:paraId="621044A2" w14:textId="77777777" w:rsidR="003B67C5" w:rsidRPr="00004135" w:rsidRDefault="003B67C5" w:rsidP="00EB48C8">
      <w:pPr>
        <w:pStyle w:val="Odstavec111"/>
        <w:rPr>
          <w:lang w:val="cs-CZ"/>
        </w:rPr>
      </w:pPr>
      <w:r>
        <w:t>dílčí části 3.1.4</w:t>
      </w:r>
      <w:r w:rsidRPr="003B67C5">
        <w:t>. po potvrzení správnosti odevzdávaného díla obje</w:t>
      </w:r>
      <w:r>
        <w:t>dnatelem,</w:t>
      </w:r>
    </w:p>
    <w:p w14:paraId="2525EE2B" w14:textId="77777777"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14:paraId="3B2EB001" w14:textId="77777777"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14:paraId="0922DBAD" w14:textId="77777777"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14:paraId="19523000" w14:textId="77777777"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14:paraId="010833AA" w14:textId="77777777" w:rsidR="00BB0254" w:rsidRPr="00004135" w:rsidRDefault="00BB0254" w:rsidP="00EB48C8">
      <w:pPr>
        <w:pStyle w:val="Odstavec111"/>
        <w:rPr>
          <w:lang w:val="cs-CZ"/>
        </w:rPr>
      </w:pPr>
      <w:r w:rsidRPr="00004135">
        <w:rPr>
          <w:lang w:val="cs-CZ"/>
        </w:rPr>
        <w:t xml:space="preserve">u hlavního celku 3.3. po předložení kladného stanoviska katastrálního úřadu k převzetí výsledků zeměměřických činností do katastru nemovitostí. </w:t>
      </w:r>
    </w:p>
    <w:p w14:paraId="32B2B50F" w14:textId="77777777" w:rsidR="00BB0254" w:rsidRPr="0000413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KoPÚ do katastru nemovitostí.</w:t>
      </w:r>
    </w:p>
    <w:p w14:paraId="0CD8D20D" w14:textId="77777777" w:rsidR="00BB0254" w:rsidRPr="00004135" w:rsidRDefault="00605862" w:rsidP="001545F1">
      <w:pPr>
        <w:pStyle w:val="Nadpis1"/>
        <w:rPr>
          <w:lang w:val="cs-CZ"/>
        </w:rPr>
      </w:pPr>
      <w:r w:rsidRPr="00004135">
        <w:rPr>
          <w:lang w:val="cs-CZ"/>
        </w:rPr>
        <w:br/>
      </w:r>
      <w:r w:rsidR="00BB0254" w:rsidRPr="00004135">
        <w:rPr>
          <w:lang w:val="cs-CZ"/>
        </w:rPr>
        <w:t>Cena za provedení díla</w:t>
      </w:r>
    </w:p>
    <w:p w14:paraId="74FEF447" w14:textId="77777777"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w:t>
      </w:r>
      <w:r w:rsidR="004971EF">
        <w:t>e</w:t>
      </w:r>
      <w:r w:rsidRPr="00004135">
        <w:rPr>
          <w:lang w:val="cs-CZ"/>
        </w:rPr>
        <w:t xml:space="preserve"> příloh</w:t>
      </w:r>
      <w:r w:rsidR="004971EF">
        <w:t>a</w:t>
      </w:r>
      <w:r w:rsidRPr="00004135">
        <w:rPr>
          <w:lang w:val="cs-CZ"/>
        </w:rPr>
        <w:t xml:space="preserve"> č. 1</w:t>
      </w:r>
      <w:r w:rsidR="00DD2854">
        <w:t>,</w:t>
      </w:r>
      <w:r w:rsidRPr="00004135">
        <w:rPr>
          <w:lang w:val="cs-CZ"/>
        </w:rPr>
        <w:t xml:space="preserve"> kter</w:t>
      </w:r>
      <w:r w:rsidR="004971EF">
        <w:t>á</w:t>
      </w:r>
      <w:r w:rsidRPr="00004135">
        <w:rPr>
          <w:lang w:val="cs-CZ"/>
        </w:rPr>
        <w:t xml:space="preserve"> j</w:t>
      </w:r>
      <w:r w:rsidR="004971EF">
        <w:t>e</w:t>
      </w:r>
      <w:r w:rsidRPr="00004135">
        <w:rPr>
          <w:lang w:val="cs-CZ"/>
        </w:rPr>
        <w:t xml:space="preserv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14:paraId="1C9C2788"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73EE4F26"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1. Hlavní celek - Přípravné práce celkem (Dílčí části 3.1.1.- 3.1.5.)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5F5713"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6B8968E6"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2DA545A7"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2. Hlavní celek - Návrhové práce celkem (Dílčí části 3.2.1.- 3.2.3.)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86DE8D1"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0EA310E7"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118A2AA1"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C922BB1"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7F02975B"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14:paraId="20CC1B1A"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51387C3A"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14:paraId="38F5175E"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2175798B" w14:textId="77777777" w:rsidR="006058D4" w:rsidRPr="00004135" w:rsidRDefault="006058D4" w:rsidP="00490093">
            <w:pPr>
              <w:pStyle w:val="Tabulka-buky11"/>
              <w:spacing w:before="0" w:after="0"/>
              <w:rPr>
                <w:snapToGrid w:val="0"/>
                <w:lang w:val="cs-CZ" w:eastAsia="en-US"/>
              </w:rPr>
            </w:pPr>
            <w:r w:rsidRPr="00004135">
              <w:rPr>
                <w:snapToGrid w:val="0"/>
                <w:lang w:val="cs-CZ" w:eastAsia="en-US"/>
              </w:rPr>
              <w:t>Celková cena díla bez DPH</w:t>
            </w:r>
            <w:r w:rsidR="00250AB8">
              <w:t xml:space="preserve"> </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2C48A29"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250AB8" w:rsidRPr="00004135" w14:paraId="233A95EE"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2D8E4E23" w14:textId="77777777" w:rsidR="00250AB8" w:rsidRPr="00250AB8" w:rsidRDefault="00250AB8" w:rsidP="00250AB8">
            <w:pPr>
              <w:pStyle w:val="Tabulka-buky11"/>
            </w:pPr>
            <w:r w:rsidRPr="00250AB8">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7585826" w14:textId="77777777" w:rsidR="00250AB8" w:rsidRPr="004971EF" w:rsidRDefault="004971EF" w:rsidP="00250AB8">
            <w:pPr>
              <w:rPr>
                <w:lang w:val="cs-CZ"/>
              </w:rPr>
            </w:pPr>
            <w:r>
              <w:t xml:space="preserve">                      </w:t>
            </w:r>
            <w:r w:rsidR="00250AB8" w:rsidRPr="004971EF">
              <w:rPr>
                <w:lang w:val="cs-CZ"/>
              </w:rPr>
              <w:t>,- Kč</w:t>
            </w:r>
          </w:p>
        </w:tc>
      </w:tr>
      <w:tr w:rsidR="00250AB8" w:rsidRPr="00004135" w14:paraId="1EE6274D"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1996830F" w14:textId="77777777" w:rsidR="00250AB8" w:rsidRPr="00250AB8" w:rsidRDefault="00250AB8" w:rsidP="00250AB8">
            <w:pPr>
              <w:pStyle w:val="Tabulka-buky11"/>
            </w:pPr>
            <w:r w:rsidRPr="00250AB8">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E2EA7BF" w14:textId="77777777" w:rsidR="00250AB8" w:rsidRPr="00250AB8" w:rsidRDefault="004971EF" w:rsidP="00250AB8">
            <w:r>
              <w:t xml:space="preserve">                      </w:t>
            </w:r>
            <w:r w:rsidR="00250AB8" w:rsidRPr="00250AB8">
              <w:t>,- Kč</w:t>
            </w:r>
          </w:p>
        </w:tc>
      </w:tr>
      <w:tr w:rsidR="00250AB8" w:rsidRPr="00004135" w14:paraId="58001932" w14:textId="77777777" w:rsidTr="00280088">
        <w:trPr>
          <w:trHeight w:val="142"/>
        </w:trPr>
        <w:tc>
          <w:tcPr>
            <w:tcW w:w="6691" w:type="dxa"/>
            <w:tcBorders>
              <w:top w:val="single" w:sz="4" w:space="0" w:color="auto"/>
              <w:left w:val="nil"/>
              <w:bottom w:val="nil"/>
              <w:right w:val="nil"/>
            </w:tcBorders>
            <w:vAlign w:val="center"/>
          </w:tcPr>
          <w:p w14:paraId="7E7E7170" w14:textId="77777777" w:rsidR="00250AB8" w:rsidRPr="00250AB8" w:rsidRDefault="00250AB8" w:rsidP="00250AB8">
            <w:pPr>
              <w:pStyle w:val="Tabulka-buky11"/>
            </w:pPr>
          </w:p>
        </w:tc>
        <w:tc>
          <w:tcPr>
            <w:tcW w:w="1877" w:type="dxa"/>
            <w:tcBorders>
              <w:top w:val="single" w:sz="4" w:space="0" w:color="auto"/>
              <w:left w:val="nil"/>
              <w:bottom w:val="nil"/>
              <w:right w:val="nil"/>
            </w:tcBorders>
            <w:vAlign w:val="center"/>
          </w:tcPr>
          <w:p w14:paraId="53D2C5EE" w14:textId="77777777" w:rsidR="00250AB8" w:rsidRPr="00250AB8" w:rsidRDefault="00250AB8" w:rsidP="00250AB8"/>
        </w:tc>
      </w:tr>
    </w:tbl>
    <w:p w14:paraId="16D375EC" w14:textId="77777777"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6.2. nebo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14:paraId="495FA1A5" w14:textId="77777777"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14:paraId="74C918A5" w14:textId="77777777"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14:paraId="61C36CBF" w14:textId="77777777" w:rsidR="002A3B15" w:rsidRPr="002A3B15" w:rsidRDefault="002A3B15" w:rsidP="00EB48C8">
      <w:pPr>
        <w:pStyle w:val="Odstavecseseznamem"/>
        <w:rPr>
          <w:lang w:val="cs-CZ"/>
        </w:rPr>
      </w:pPr>
      <w:r w:rsidRPr="002A3B15">
        <w:t>Případné dodatečné služby budou řešeny v souladu s § 23 odst. 7 písm. a) Z</w:t>
      </w:r>
      <w:r>
        <w:t>VZ.</w:t>
      </w:r>
    </w:p>
    <w:p w14:paraId="212FD080" w14:textId="77777777" w:rsidR="00BB0254" w:rsidRPr="002A3B15" w:rsidRDefault="00BB0254" w:rsidP="00EB48C8">
      <w:pPr>
        <w:pStyle w:val="Odstavecseseznamem"/>
        <w:rPr>
          <w:lang w:val="cs-CZ"/>
        </w:rPr>
      </w:pPr>
      <w:r w:rsidRPr="002A3B15">
        <w:rPr>
          <w:lang w:val="cs-CZ"/>
        </w:rPr>
        <w:t>U cen geodetických a projekčních prací, u nichž je měrná jednotka 100 bm,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14:paraId="425E94AB" w14:textId="77777777" w:rsidR="00BB0254" w:rsidRPr="00004135" w:rsidRDefault="00BB0254" w:rsidP="00EB48C8">
      <w:pPr>
        <w:pStyle w:val="Odstavecseseznamem"/>
        <w:rPr>
          <w:lang w:val="cs-CZ"/>
        </w:rPr>
      </w:pPr>
      <w:r w:rsidRPr="00004135">
        <w:rPr>
          <w:lang w:val="cs-CZ"/>
        </w:rPr>
        <w:t>Tisk nutných mapových podkladů je zahrnut do cenové kalkulace.</w:t>
      </w:r>
    </w:p>
    <w:p w14:paraId="417A399D" w14:textId="77777777"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14:paraId="09011F8B" w14:textId="77777777"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usinecká 1024/11a, 130 00 Praha 3</w:t>
      </w:r>
      <w:r w:rsidR="00DD2854">
        <w:t xml:space="preserve"> </w:t>
      </w:r>
      <w:r w:rsidR="002A3B15" w:rsidRPr="002A3B15">
        <w:t>– Žižkov, IČ</w:t>
      </w:r>
      <w:r w:rsidR="00DF7CB0">
        <w:t>O</w:t>
      </w:r>
      <w:r w:rsidR="002A3B15" w:rsidRPr="002A3B15">
        <w:t>: 01312774</w:t>
      </w:r>
      <w:r w:rsidR="000912B6">
        <w:t>.</w:t>
      </w:r>
      <w:r w:rsidR="00DD2854">
        <w:t xml:space="preserve"> Faktury budou zasílány na adresu: Státní pozemkový úřad, Pobočka Chrudim, Poděbradova 909, 537 01 Chrudim.</w:t>
      </w:r>
    </w:p>
    <w:p w14:paraId="0B23D35E" w14:textId="77777777"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14:paraId="787075A4" w14:textId="77777777"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14:paraId="0D5E1323" w14:textId="77777777" w:rsidR="00BB0254" w:rsidRPr="00004135" w:rsidRDefault="00BB0254" w:rsidP="00EB48C8">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6D10D13F" w14:textId="77777777"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14:paraId="39384C2F" w14:textId="77777777"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14:paraId="3FCF68F0" w14:textId="77777777"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14:paraId="12F98C11" w14:textId="77777777" w:rsidR="00A00D3A" w:rsidRPr="00A00D3A" w:rsidRDefault="00A00D3A" w:rsidP="00EB48C8">
      <w:pPr>
        <w:pStyle w:val="Odstavecseseznamem"/>
        <w:rPr>
          <w:lang w:val="cs-CZ"/>
        </w:rPr>
      </w:pPr>
      <w:r w:rsidRPr="00A00D3A">
        <w:t>Objednatel neposkytne zhotoviteli zálohy</w:t>
      </w:r>
      <w:r>
        <w:t>.</w:t>
      </w:r>
    </w:p>
    <w:p w14:paraId="0A7F2997" w14:textId="77777777"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4B6B4F49" w14:textId="77777777"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14:paraId="6ECD7DA8" w14:textId="77777777"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14:paraId="5C5A8393" w14:textId="77777777"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14:paraId="17768DD3" w14:textId="77777777"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14:paraId="3A2B8EF3" w14:textId="77777777"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14:paraId="3417DC11" w14:textId="77777777"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14:paraId="12623F36" w14:textId="77777777"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14:paraId="5E1FB596" w14:textId="77777777" w:rsidR="00BB0254" w:rsidRPr="00004135" w:rsidRDefault="00BB0254" w:rsidP="00EB48C8">
      <w:pPr>
        <w:pStyle w:val="Odstavecseseznamem"/>
        <w:rPr>
          <w:lang w:val="cs-CZ"/>
        </w:rPr>
      </w:pPr>
      <w:r w:rsidRPr="00004135">
        <w:rPr>
          <w:lang w:val="cs-CZ"/>
        </w:rPr>
        <w:t>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01861376" w14:textId="77777777" w:rsidR="00BB0254" w:rsidRPr="00004135" w:rsidRDefault="00BB0254" w:rsidP="00EB48C8">
      <w:pPr>
        <w:pStyle w:val="Odstavecseseznamem"/>
        <w:rPr>
          <w:lang w:val="cs-CZ"/>
        </w:rPr>
      </w:pPr>
      <w:r w:rsidRPr="00004135">
        <w:rPr>
          <w:lang w:val="cs-CZ"/>
        </w:rPr>
        <w:t>Vady díla: dílo má vady, pokud neodpovídá kvalitou či rozsahem podmínkám stanoveným ve smlouvě, případně požadavkům obecně závazných norem nebo předpisům uvedeným v této smlouvě. Objednatel písemně oznámí zhotoviteli vadu díla a ten je povinen do 15</w:t>
      </w:r>
      <w:r w:rsidR="00367ED6">
        <w:t>-ti</w:t>
      </w:r>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14:paraId="0FA552CA" w14:textId="77777777" w:rsidR="00BB0254" w:rsidRPr="00066FD6" w:rsidRDefault="00BB0254" w:rsidP="00EB48C8">
      <w:pPr>
        <w:pStyle w:val="Odstavecseseznamem"/>
        <w:rPr>
          <w:lang w:val="cs-CZ"/>
        </w:rPr>
      </w:pPr>
      <w:r w:rsidRPr="00004135">
        <w:rPr>
          <w:lang w:val="cs-CZ"/>
        </w:rPr>
        <w:t>Je-li zhotovitel v prodlení s odstraněním vad, uhradí objednateli smluvní pokutu ve výši 500 Kč za každý započatý den prodlení po uplynutí lhůty dohodnuté podle odstavce 8.</w:t>
      </w:r>
      <w:r w:rsidR="00203C2D">
        <w:t>8</w:t>
      </w:r>
      <w:r w:rsidR="008E3999">
        <w:rPr>
          <w:lang w:val="cs-CZ"/>
        </w:rPr>
        <w:t xml:space="preserve">. </w:t>
      </w:r>
      <w:r w:rsidR="008E3999">
        <w:t xml:space="preserve">této </w:t>
      </w:r>
      <w:r w:rsidRPr="00004135">
        <w:rPr>
          <w:lang w:val="cs-CZ"/>
        </w:rPr>
        <w:t xml:space="preserve">smlouvy. </w:t>
      </w:r>
    </w:p>
    <w:p w14:paraId="5465B659" w14:textId="77777777"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14:paraId="5D1144B1" w14:textId="77777777"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14:paraId="7A85200D" w14:textId="77777777"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602B862F" w14:textId="77777777"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00C7B5D6" w14:textId="77777777"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897706B" w14:textId="77777777"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14:paraId="34C069A7" w14:textId="77777777"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14:paraId="54A1F429" w14:textId="77777777"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6420ABD6" w14:textId="77777777"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546D184B" w14:textId="77777777"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7849D022" w14:textId="77777777" w:rsidR="00BB0254" w:rsidRPr="00004135" w:rsidRDefault="00BB0254" w:rsidP="00EB48C8">
      <w:pPr>
        <w:pStyle w:val="Odstavecseseznamem"/>
        <w:rPr>
          <w:lang w:val="cs-CZ"/>
        </w:rPr>
      </w:pPr>
      <w:r w:rsidRPr="00004135">
        <w:rPr>
          <w:lang w:val="cs-CZ"/>
        </w:rPr>
        <w:t>Každá ze smluvních stran je oprávněna písemně odstoupit od smlouvy, pokud:</w:t>
      </w:r>
    </w:p>
    <w:p w14:paraId="42C28EDB" w14:textId="77777777"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14:paraId="3CEF2D9E" w14:textId="77777777" w:rsidR="00BB0254" w:rsidRPr="00004135" w:rsidRDefault="00BB0254" w:rsidP="008450FC">
      <w:pPr>
        <w:pStyle w:val="Odstavec111"/>
        <w:rPr>
          <w:lang w:val="cs-CZ"/>
        </w:rPr>
      </w:pPr>
      <w:r w:rsidRPr="00004135">
        <w:rPr>
          <w:lang w:val="cs-CZ"/>
        </w:rPr>
        <w:t>zhotovitel vstoupí do likvidace;</w:t>
      </w:r>
    </w:p>
    <w:p w14:paraId="3EB5D9DE" w14:textId="77777777"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14:paraId="617400D3" w14:textId="77777777" w:rsidR="00BB0254" w:rsidRPr="00004135" w:rsidRDefault="00BB0254" w:rsidP="00EB48C8">
      <w:pPr>
        <w:pStyle w:val="Odstavecseseznamem"/>
        <w:rPr>
          <w:lang w:val="cs-CZ"/>
        </w:rPr>
      </w:pPr>
      <w:r w:rsidRPr="00004135">
        <w:rPr>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3A507D10" w14:textId="77777777"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14:paraId="3CDAA38F" w14:textId="77777777"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AC16923" w14:textId="77777777"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14:paraId="58EB226E" w14:textId="77777777"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14:paraId="4F94B113" w14:textId="77777777"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14:paraId="1659FAF3" w14:textId="77777777"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14:paraId="14FCF5FA" w14:textId="77777777"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14:paraId="4775260D" w14:textId="77777777"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14:paraId="74419D55" w14:textId="77777777" w:rsidR="00BB0254" w:rsidRPr="00004135" w:rsidRDefault="00BB0254" w:rsidP="00EB48C8">
      <w:pPr>
        <w:pStyle w:val="Odstavecseseznamem"/>
        <w:rPr>
          <w:lang w:val="cs-CZ"/>
        </w:rPr>
      </w:pPr>
      <w:r w:rsidRPr="00004135">
        <w:rPr>
          <w:lang w:val="cs-CZ"/>
        </w:rPr>
        <w:t xml:space="preserve">Neveřejné informace nezahrnují: </w:t>
      </w:r>
    </w:p>
    <w:p w14:paraId="143DB334" w14:textId="77777777"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14:paraId="1E1085F8" w14:textId="77777777"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AF037C8" w14:textId="77777777"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6C98F8CD" w14:textId="77777777"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14:paraId="438DC822" w14:textId="77777777"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14:paraId="31439D57" w14:textId="77777777"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14:paraId="09F7D60B" w14:textId="77777777"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14:paraId="03DB29C2" w14:textId="77777777"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09DDAF14" w14:textId="77777777"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8923D34" w14:textId="77777777" w:rsidR="00BB0254" w:rsidRPr="00004135" w:rsidRDefault="00BB0254" w:rsidP="00EB48C8">
      <w:pPr>
        <w:pStyle w:val="Odstavecseseznamem"/>
        <w:rPr>
          <w:lang w:val="cs-CZ"/>
        </w:rPr>
      </w:pPr>
      <w:r w:rsidRPr="00004135">
        <w:rPr>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D42AA70" w14:textId="77777777"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D85" w14:textId="77777777" w:rsidR="00832965" w:rsidRPr="00004135" w:rsidRDefault="00832965" w:rsidP="00EB48C8">
      <w:pPr>
        <w:pStyle w:val="Odstavecseseznamem"/>
        <w:rPr>
          <w:lang w:val="cs-CZ"/>
        </w:rPr>
      </w:pPr>
      <w:r>
        <w:t xml:space="preserve">V </w:t>
      </w:r>
      <w:r w:rsidRPr="00832965">
        <w:t>případě porušení jakéhokoliv ustanovení tohoto článku smlouvy vzniká objednateli nárok na zaplacení smluvní pokuty. Výše smluvní pokuty je stanovena na</w:t>
      </w:r>
      <w:r w:rsidR="00DD2854">
        <w:t xml:space="preserve"> 50 000</w:t>
      </w:r>
      <w:r w:rsidRPr="00832965">
        <w:t xml:space="preserve">,- Kč (slovy </w:t>
      </w:r>
      <w:r w:rsidR="00DD2854">
        <w:t>padesáttisíc</w:t>
      </w:r>
      <w:r>
        <w:t xml:space="preserve">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14:paraId="03235133" w14:textId="77777777" w:rsidR="00BB0254" w:rsidRPr="00004135" w:rsidRDefault="00605862" w:rsidP="001545F1">
      <w:pPr>
        <w:pStyle w:val="Nadpis1"/>
        <w:rPr>
          <w:lang w:val="cs-CZ"/>
        </w:rPr>
      </w:pPr>
      <w:r w:rsidRPr="00004135">
        <w:rPr>
          <w:lang w:val="cs-CZ"/>
        </w:rPr>
        <w:br/>
      </w:r>
      <w:r w:rsidR="00BB0254" w:rsidRPr="00004135">
        <w:rPr>
          <w:lang w:val="cs-CZ"/>
        </w:rPr>
        <w:t>Jiná ujednání</w:t>
      </w:r>
    </w:p>
    <w:p w14:paraId="7CEEC8BF" w14:textId="77777777"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984292" w14:textId="77777777"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14:paraId="3F3EBD45" w14:textId="77777777"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14:paraId="64EFDF00" w14:textId="77777777"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14:paraId="614AE228" w14:textId="77777777"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14:paraId="10D30C99" w14:textId="77777777"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14:paraId="0B970AEC" w14:textId="77777777" w:rsidR="003D1378" w:rsidRDefault="003D1378" w:rsidP="003D1378">
      <w:pPr>
        <w:pStyle w:val="Odstavecseseznamem"/>
      </w:pPr>
      <w:r>
        <w:t>Zhotovitel je povinen nést až do okamžiku předání díla nebezpečí škody na zhotoveném díle.</w:t>
      </w:r>
    </w:p>
    <w:p w14:paraId="3C8AC232" w14:textId="77777777"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3248D66D" w14:textId="77777777"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F56DA68" w14:textId="77777777"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14:paraId="32059436" w14:textId="77777777"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14:paraId="1B139996" w14:textId="77777777"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t.j. ...... Kč</w:t>
      </w:r>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59F7CB49" w14:textId="77777777"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14:paraId="123E876A" w14:textId="77777777"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30</w:t>
      </w:r>
      <w:r w:rsidR="00367ED6">
        <w:t>-ti</w:t>
      </w:r>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14:paraId="03DDA376" w14:textId="77777777"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14:paraId="68D490F3" w14:textId="77777777"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14:paraId="3DC9A520" w14:textId="77777777" w:rsidR="00751711" w:rsidRPr="00AD7D31" w:rsidRDefault="00751711" w:rsidP="00EB48C8">
      <w:pPr>
        <w:pStyle w:val="Odstavecseseznamem"/>
        <w:rPr>
          <w:lang w:val="cs-CZ"/>
        </w:rPr>
      </w:pPr>
      <w:r>
        <w:t xml:space="preserve">Na </w:t>
      </w:r>
      <w:r w:rsidRPr="00751711">
        <w:t xml:space="preserve">plnění zakázky se bude / nebude podílet subdodavatel zhotovitele. Pokud ano, pak prostřednictvím subdodavatele nebudou plněny následující dílčí části uvedené v čl. III této smlouvy a příloze této smlouvy: </w:t>
      </w:r>
      <w:r w:rsidR="00772E19">
        <w:t xml:space="preserve">3.1.4. Rozbor současného stavu, 3.1.5. Dokumentace k soupisu nároků vlastníků pozemků, 3.2.2. Vypracování návrhu nového uspořádání pozemků k vystavení dle § 11 odst. 1 zákona 139/2002 Sb., v platném znění, a </w:t>
      </w:r>
      <w:r w:rsidRPr="00751711">
        <w:t xml:space="preserve">3.2.1. Vypracování </w:t>
      </w:r>
      <w:r w:rsidR="00D6691A">
        <w:t>PSZ</w:t>
      </w:r>
      <w:r w:rsidRPr="00751711">
        <w:t xml:space="preserve"> (omezení subdodávek se netýká činností, které pro zhotovitele zajišťují osoby s příslušnými specializacemi (např. soudní znalec) nebo s autorizacemi dle zákona č. 360/1992 Sb.</w:t>
      </w:r>
      <w:r w:rsidR="00271E8C">
        <w:t>,</w:t>
      </w:r>
      <w:r w:rsidRPr="00751711">
        <w:t xml:space="preserve"> o výkonu povolání autorizovaných architektů a o výkonu povolání autorizovaných inženýrů a techniků činných ve výstavbě</w:t>
      </w:r>
      <w:r>
        <w:t>).</w:t>
      </w:r>
    </w:p>
    <w:p w14:paraId="7BD09736" w14:textId="77777777" w:rsidR="00BB0254" w:rsidRPr="00004135" w:rsidRDefault="00605862" w:rsidP="001545F1">
      <w:pPr>
        <w:pStyle w:val="Nadpis1"/>
        <w:rPr>
          <w:lang w:val="cs-CZ"/>
        </w:rPr>
      </w:pPr>
      <w:r w:rsidRPr="00004135">
        <w:rPr>
          <w:lang w:val="cs-CZ"/>
        </w:rPr>
        <w:br/>
      </w:r>
      <w:r w:rsidR="00BB0254" w:rsidRPr="00004135">
        <w:rPr>
          <w:lang w:val="cs-CZ"/>
        </w:rPr>
        <w:t>Závěrečná ustanovení</w:t>
      </w:r>
    </w:p>
    <w:p w14:paraId="0C45E39D" w14:textId="77777777"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14:paraId="7039AE36" w14:textId="77777777" w:rsidR="00BB0254" w:rsidRPr="00004135" w:rsidRDefault="00BB0254" w:rsidP="00EB48C8">
      <w:pPr>
        <w:pStyle w:val="Odstavecseseznamem"/>
        <w:rPr>
          <w:lang w:val="cs-CZ"/>
        </w:rPr>
      </w:pPr>
      <w:r w:rsidRPr="00004135">
        <w:rPr>
          <w:lang w:val="cs-CZ"/>
        </w:rPr>
        <w:t xml:space="preserve">Smlouva je vyhotovena ve čtyřech stejnopisech, ve dvou vyhotoveních pro objednatele a ve dvou vyhotoveních pro zhotovitele a každý z nich má váhu originálu. </w:t>
      </w:r>
    </w:p>
    <w:p w14:paraId="6FDD45F3" w14:textId="77777777"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14:paraId="16D170B1" w14:textId="77777777"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14:paraId="7BDD020D" w14:textId="77777777" w:rsidR="00BB0254" w:rsidRPr="00004135" w:rsidRDefault="00BB0254" w:rsidP="00EB48C8">
      <w:pPr>
        <w:pStyle w:val="Odstavecseseznamem"/>
        <w:rPr>
          <w:lang w:val="cs-CZ"/>
        </w:rPr>
      </w:pPr>
      <w:r w:rsidRPr="00004135">
        <w:rPr>
          <w:lang w:val="cs-CZ"/>
        </w:rPr>
        <w:t>Smlouva nabývá platnosti a účinnosti dnem jejího podpisu smluvními stranami.</w:t>
      </w:r>
    </w:p>
    <w:p w14:paraId="68A49F10" w14:textId="77777777"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14:paraId="0E7709D9" w14:textId="77777777"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14:paraId="025724A2" w14:textId="77777777" w:rsidTr="008D2DD1">
        <w:trPr>
          <w:trHeight w:val="1020"/>
        </w:trPr>
        <w:tc>
          <w:tcPr>
            <w:tcW w:w="4531" w:type="dxa"/>
          </w:tcPr>
          <w:p w14:paraId="07C185EE" w14:textId="77777777" w:rsidR="008D2DD1" w:rsidRPr="00004135" w:rsidRDefault="008D2DD1" w:rsidP="008D2DD1">
            <w:pPr>
              <w:spacing w:before="240"/>
              <w:rPr>
                <w:lang w:val="cs-CZ"/>
              </w:rPr>
            </w:pPr>
            <w:r w:rsidRPr="00004135">
              <w:rPr>
                <w:lang w:val="cs-CZ"/>
              </w:rPr>
              <w:t xml:space="preserve">V </w:t>
            </w:r>
            <w:r w:rsidR="00DD2854">
              <w:t>Pardubicích</w:t>
            </w:r>
            <w:r w:rsidRPr="00004135">
              <w:rPr>
                <w:lang w:val="cs-CZ"/>
              </w:rPr>
              <w:t xml:space="preserve"> dne ………………..</w:t>
            </w:r>
          </w:p>
          <w:p w14:paraId="263BA280" w14:textId="77777777" w:rsidR="008D2DD1" w:rsidRPr="00004135" w:rsidRDefault="008D2DD1" w:rsidP="008D2DD1">
            <w:pPr>
              <w:spacing w:before="240"/>
              <w:rPr>
                <w:lang w:val="cs-CZ"/>
              </w:rPr>
            </w:pPr>
          </w:p>
        </w:tc>
        <w:tc>
          <w:tcPr>
            <w:tcW w:w="4531" w:type="dxa"/>
          </w:tcPr>
          <w:p w14:paraId="58D5D454" w14:textId="77777777" w:rsidR="008D2DD1" w:rsidRPr="00004135" w:rsidRDefault="008D2DD1" w:rsidP="008D2DD1">
            <w:pPr>
              <w:spacing w:before="240"/>
              <w:rPr>
                <w:lang w:val="cs-CZ"/>
              </w:rPr>
            </w:pPr>
            <w:r w:rsidRPr="00004135">
              <w:rPr>
                <w:lang w:val="cs-CZ"/>
              </w:rPr>
              <w:t>V ………………… dne ………………..</w:t>
            </w:r>
          </w:p>
          <w:p w14:paraId="1E3F6D77" w14:textId="77777777" w:rsidR="008D2DD1" w:rsidRPr="00004135" w:rsidRDefault="008D2DD1" w:rsidP="008D2DD1">
            <w:pPr>
              <w:spacing w:before="240"/>
              <w:rPr>
                <w:lang w:val="cs-CZ"/>
              </w:rPr>
            </w:pPr>
          </w:p>
        </w:tc>
      </w:tr>
      <w:tr w:rsidR="008D2DD1" w:rsidRPr="00004135" w14:paraId="39059B0C" w14:textId="77777777" w:rsidTr="008D2DD1">
        <w:tc>
          <w:tcPr>
            <w:tcW w:w="4531" w:type="dxa"/>
          </w:tcPr>
          <w:p w14:paraId="64250961" w14:textId="77777777" w:rsidR="008D2DD1" w:rsidRPr="00004135" w:rsidRDefault="008D2DD1" w:rsidP="000A0ADC">
            <w:pPr>
              <w:rPr>
                <w:lang w:val="cs-CZ"/>
              </w:rPr>
            </w:pPr>
            <w:r w:rsidRPr="00004135">
              <w:rPr>
                <w:lang w:val="cs-CZ"/>
              </w:rPr>
              <w:t>Za objednatele:</w:t>
            </w:r>
            <w:r w:rsidRPr="00004135">
              <w:rPr>
                <w:lang w:val="cs-CZ"/>
              </w:rPr>
              <w:tab/>
            </w:r>
          </w:p>
        </w:tc>
        <w:tc>
          <w:tcPr>
            <w:tcW w:w="4531" w:type="dxa"/>
          </w:tcPr>
          <w:p w14:paraId="7BE5C6B9" w14:textId="77777777" w:rsidR="008D2DD1" w:rsidRPr="00004135" w:rsidRDefault="008D2DD1" w:rsidP="000A0ADC">
            <w:pPr>
              <w:rPr>
                <w:lang w:val="cs-CZ"/>
              </w:rPr>
            </w:pPr>
            <w:r w:rsidRPr="00004135">
              <w:rPr>
                <w:lang w:val="cs-CZ"/>
              </w:rPr>
              <w:t>Za zhotovitele:</w:t>
            </w:r>
          </w:p>
        </w:tc>
      </w:tr>
      <w:tr w:rsidR="008D2DD1" w:rsidRPr="00004135" w14:paraId="243F9C64" w14:textId="77777777" w:rsidTr="008D2DD1">
        <w:trPr>
          <w:trHeight w:val="1299"/>
        </w:trPr>
        <w:tc>
          <w:tcPr>
            <w:tcW w:w="4531" w:type="dxa"/>
          </w:tcPr>
          <w:p w14:paraId="2719EE4F" w14:textId="77777777" w:rsidR="008D2DD1" w:rsidRPr="00004135" w:rsidRDefault="008D2DD1" w:rsidP="000A0ADC">
            <w:pPr>
              <w:rPr>
                <w:lang w:val="cs-CZ"/>
              </w:rPr>
            </w:pPr>
          </w:p>
          <w:p w14:paraId="28D80319" w14:textId="77777777" w:rsidR="008D2DD1" w:rsidRPr="00004135" w:rsidRDefault="008D2DD1" w:rsidP="000A0ADC">
            <w:pPr>
              <w:rPr>
                <w:lang w:val="cs-CZ"/>
              </w:rPr>
            </w:pPr>
          </w:p>
        </w:tc>
        <w:tc>
          <w:tcPr>
            <w:tcW w:w="4531" w:type="dxa"/>
          </w:tcPr>
          <w:p w14:paraId="01FBAAFB" w14:textId="77777777" w:rsidR="008D2DD1" w:rsidRPr="00004135" w:rsidRDefault="008D2DD1" w:rsidP="000A0ADC">
            <w:pPr>
              <w:rPr>
                <w:lang w:val="cs-CZ"/>
              </w:rPr>
            </w:pPr>
          </w:p>
          <w:p w14:paraId="2EDB0AF1" w14:textId="77777777" w:rsidR="008D2DD1" w:rsidRPr="00004135" w:rsidRDefault="008D2DD1" w:rsidP="000A0ADC">
            <w:pPr>
              <w:rPr>
                <w:lang w:val="cs-CZ"/>
              </w:rPr>
            </w:pPr>
          </w:p>
        </w:tc>
      </w:tr>
      <w:tr w:rsidR="008D2DD1" w:rsidRPr="00004135" w14:paraId="5C4B219A" w14:textId="77777777" w:rsidTr="008D2DD1">
        <w:tc>
          <w:tcPr>
            <w:tcW w:w="4531" w:type="dxa"/>
          </w:tcPr>
          <w:p w14:paraId="375F74D5" w14:textId="77777777" w:rsidR="008D2DD1" w:rsidRPr="00004135" w:rsidRDefault="008D2DD1" w:rsidP="008D2DD1">
            <w:pPr>
              <w:pBdr>
                <w:bottom w:val="single" w:sz="6" w:space="1" w:color="auto"/>
              </w:pBdr>
              <w:ind w:right="459"/>
              <w:rPr>
                <w:lang w:val="cs-CZ"/>
              </w:rPr>
            </w:pPr>
          </w:p>
          <w:p w14:paraId="6411D450" w14:textId="77777777" w:rsidR="008D2DD1" w:rsidRPr="00004135" w:rsidRDefault="008D2DD1" w:rsidP="000A0ADC">
            <w:pPr>
              <w:rPr>
                <w:lang w:val="cs-CZ"/>
              </w:rPr>
            </w:pPr>
          </w:p>
          <w:p w14:paraId="1B0ADF1A" w14:textId="77777777" w:rsidR="008D2DD1" w:rsidRDefault="00DD2854" w:rsidP="000A0ADC">
            <w:r>
              <w:t>Ing. Miroslav Kučera</w:t>
            </w:r>
          </w:p>
          <w:p w14:paraId="0B1D9A5A" w14:textId="77777777" w:rsidR="00B11C9D" w:rsidRPr="00004135" w:rsidRDefault="00DD2854" w:rsidP="000A0ADC">
            <w:pPr>
              <w:rPr>
                <w:lang w:val="cs-CZ"/>
              </w:rPr>
            </w:pPr>
            <w:r>
              <w:t>ředitel KPÚ pro Pardubický kraj</w:t>
            </w:r>
          </w:p>
        </w:tc>
        <w:tc>
          <w:tcPr>
            <w:tcW w:w="4531" w:type="dxa"/>
          </w:tcPr>
          <w:p w14:paraId="09B72120" w14:textId="77777777" w:rsidR="008D2DD1" w:rsidRPr="00004135" w:rsidRDefault="008D2DD1" w:rsidP="008D2DD1">
            <w:pPr>
              <w:pBdr>
                <w:bottom w:val="single" w:sz="6" w:space="1" w:color="auto"/>
              </w:pBdr>
              <w:ind w:right="454"/>
              <w:rPr>
                <w:lang w:val="cs-CZ"/>
              </w:rPr>
            </w:pPr>
          </w:p>
          <w:p w14:paraId="517E8577" w14:textId="77777777" w:rsidR="008D2DD1" w:rsidRPr="00004135" w:rsidRDefault="008D2DD1" w:rsidP="000A0ADC">
            <w:pPr>
              <w:rPr>
                <w:lang w:val="cs-CZ"/>
              </w:rPr>
            </w:pPr>
          </w:p>
          <w:p w14:paraId="7DD312F3" w14:textId="77777777" w:rsidR="008D2DD1" w:rsidRDefault="00733055" w:rsidP="008D2DD1">
            <w:r>
              <w:t>Jméno, příjmení</w:t>
            </w:r>
          </w:p>
          <w:p w14:paraId="258AE39F" w14:textId="77777777" w:rsidR="00733055" w:rsidRPr="00004135" w:rsidRDefault="00733055" w:rsidP="008D2DD1">
            <w:pPr>
              <w:rPr>
                <w:lang w:val="cs-CZ"/>
              </w:rPr>
            </w:pPr>
          </w:p>
        </w:tc>
      </w:tr>
      <w:tr w:rsidR="008D2DD1" w:rsidRPr="00004135" w14:paraId="373EBA80" w14:textId="77777777" w:rsidTr="008D2DD1">
        <w:tc>
          <w:tcPr>
            <w:tcW w:w="9062" w:type="dxa"/>
            <w:gridSpan w:val="2"/>
          </w:tcPr>
          <w:p w14:paraId="4954FECA" w14:textId="77777777" w:rsidR="008D2DD1" w:rsidRPr="00004135" w:rsidRDefault="008D2DD1" w:rsidP="008D2DD1">
            <w:pPr>
              <w:spacing w:before="840"/>
              <w:rPr>
                <w:lang w:val="cs-CZ"/>
              </w:rPr>
            </w:pPr>
            <w:r w:rsidRPr="00004135">
              <w:rPr>
                <w:lang w:val="cs-CZ"/>
              </w:rPr>
              <w:t>Příloh</w:t>
            </w:r>
            <w:r w:rsidR="004971EF">
              <w:t>a</w:t>
            </w:r>
            <w:r w:rsidRPr="00004135">
              <w:rPr>
                <w:lang w:val="cs-CZ"/>
              </w:rPr>
              <w:t xml:space="preserve">: </w:t>
            </w:r>
          </w:p>
          <w:p w14:paraId="5CBF7029" w14:textId="1A3793FA" w:rsidR="00DD2854" w:rsidRPr="004971EF" w:rsidRDefault="008D2DD1" w:rsidP="00897521">
            <w:pPr>
              <w:spacing w:before="240"/>
            </w:pPr>
            <w:r w:rsidRPr="00004135">
              <w:rPr>
                <w:lang w:val="cs-CZ"/>
              </w:rPr>
              <w:t>1. Položkový výkaz činností</w:t>
            </w:r>
          </w:p>
        </w:tc>
      </w:tr>
    </w:tbl>
    <w:p w14:paraId="7C857FA9" w14:textId="77777777" w:rsidR="008D2DD1" w:rsidRPr="00004135" w:rsidRDefault="008D2DD1" w:rsidP="008D2DD1">
      <w:pPr>
        <w:rPr>
          <w:lang w:val="cs-CZ"/>
        </w:rPr>
      </w:pPr>
    </w:p>
    <w:p w14:paraId="287F7B52" w14:textId="77777777" w:rsidR="008D2DD1" w:rsidRPr="00004135" w:rsidRDefault="008D2DD1" w:rsidP="008D2DD1">
      <w:pPr>
        <w:rPr>
          <w:lang w:val="cs-CZ"/>
        </w:rPr>
      </w:pPr>
    </w:p>
    <w:sectPr w:rsidR="008D2DD1" w:rsidRPr="00004135" w:rsidSect="00CE18AF">
      <w:headerReference w:type="default" r:id="rId10"/>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8AE192" w14:textId="77777777" w:rsidR="00250AB8" w:rsidRDefault="00250AB8" w:rsidP="0072075B">
      <w:pPr>
        <w:spacing w:after="0" w:line="240" w:lineRule="auto"/>
      </w:pPr>
      <w:r>
        <w:separator/>
      </w:r>
    </w:p>
  </w:endnote>
  <w:endnote w:type="continuationSeparator" w:id="0">
    <w:p w14:paraId="326EA20B" w14:textId="77777777" w:rsidR="00250AB8" w:rsidRDefault="00250AB8"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D8F40A" w14:textId="77777777" w:rsidR="00250AB8" w:rsidRDefault="00250AB8">
    <w:pPr>
      <w:pStyle w:val="Zpat"/>
      <w:pBdr>
        <w:bottom w:val="single" w:sz="6" w:space="1" w:color="auto"/>
      </w:pBdr>
      <w:jc w:val="right"/>
    </w:pPr>
  </w:p>
  <w:p w14:paraId="65171D64" w14:textId="77777777" w:rsidR="00250AB8" w:rsidRPr="0025120D" w:rsidRDefault="00630BDC">
    <w:pPr>
      <w:pStyle w:val="Zpat"/>
      <w:jc w:val="right"/>
      <w:rPr>
        <w:sz w:val="16"/>
      </w:rPr>
    </w:pPr>
    <w:sdt>
      <w:sdtPr>
        <w:rPr>
          <w:sz w:val="16"/>
        </w:rPr>
        <w:id w:val="1990212039"/>
        <w:docPartObj>
          <w:docPartGallery w:val="Page Numbers (Bottom of Page)"/>
          <w:docPartUnique/>
        </w:docPartObj>
      </w:sdtPr>
      <w:sdtEndPr/>
      <w:sdtContent>
        <w:r w:rsidR="00250AB8">
          <w:rPr>
            <w:sz w:val="16"/>
          </w:rPr>
          <w:t xml:space="preserve">Strana </w:t>
        </w:r>
        <w:r w:rsidR="00045EF3" w:rsidRPr="0025120D">
          <w:rPr>
            <w:sz w:val="16"/>
          </w:rPr>
          <w:fldChar w:fldCharType="begin"/>
        </w:r>
        <w:r w:rsidR="00250AB8" w:rsidRPr="0025120D">
          <w:rPr>
            <w:sz w:val="16"/>
          </w:rPr>
          <w:instrText>PAGE   \* MERGEFORMAT</w:instrText>
        </w:r>
        <w:r w:rsidR="00045EF3" w:rsidRPr="0025120D">
          <w:rPr>
            <w:sz w:val="16"/>
          </w:rPr>
          <w:fldChar w:fldCharType="separate"/>
        </w:r>
        <w:r w:rsidRPr="00630BDC">
          <w:rPr>
            <w:noProof/>
            <w:sz w:val="16"/>
            <w:lang w:val="cs-CZ"/>
          </w:rPr>
          <w:t>17</w:t>
        </w:r>
        <w:r w:rsidR="00045EF3" w:rsidRPr="0025120D">
          <w:rPr>
            <w:sz w:val="16"/>
          </w:rPr>
          <w:fldChar w:fldCharType="end"/>
        </w:r>
      </w:sdtContent>
    </w:sdt>
  </w:p>
  <w:p w14:paraId="42CF659C" w14:textId="77777777" w:rsidR="00250AB8" w:rsidRPr="0072075B" w:rsidRDefault="00250AB8">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F6ADB5" w14:textId="77777777" w:rsidR="00250AB8" w:rsidRDefault="00250AB8" w:rsidP="0072075B">
      <w:pPr>
        <w:spacing w:after="0" w:line="240" w:lineRule="auto"/>
      </w:pPr>
      <w:r>
        <w:separator/>
      </w:r>
    </w:p>
  </w:footnote>
  <w:footnote w:type="continuationSeparator" w:id="0">
    <w:p w14:paraId="5110B455" w14:textId="77777777" w:rsidR="00250AB8" w:rsidRDefault="00250AB8"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638831" w14:textId="0BE7237D" w:rsidR="00250AB8" w:rsidRPr="0025120D" w:rsidRDefault="00250AB8"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w:t>
    </w:r>
    <w:r w:rsidR="00850E21">
      <w:t>Vížky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5973C" w14:textId="77777777" w:rsidR="00250AB8" w:rsidRPr="0025120D" w:rsidRDefault="00C718CC" w:rsidP="005021DE">
    <w:pPr>
      <w:pStyle w:val="Zhlav"/>
      <w:pBdr>
        <w:bottom w:val="single" w:sz="6" w:space="1" w:color="auto"/>
      </w:pBdr>
      <w:tabs>
        <w:tab w:val="clear" w:pos="9072"/>
        <w:tab w:val="left" w:pos="4536"/>
      </w:tabs>
      <w:rPr>
        <w:sz w:val="16"/>
      </w:rPr>
    </w:pPr>
    <w:r>
      <w:t xml:space="preserve">                                                                                 </w:t>
    </w:r>
    <w:r w:rsidR="00250AB8" w:rsidRPr="0025120D">
      <w:rPr>
        <w:sz w:val="16"/>
      </w:rPr>
      <w:t>Číslo smlouvy objednatele: (generovat z DMS)</w:t>
    </w:r>
    <w:r w:rsidR="00250AB8" w:rsidRPr="0025120D">
      <w:rPr>
        <w:sz w:val="16"/>
      </w:rPr>
      <w:tab/>
    </w:r>
  </w:p>
  <w:p w14:paraId="36A7A0E1" w14:textId="77777777" w:rsidR="00250AB8" w:rsidRPr="0025120D" w:rsidRDefault="00C718CC" w:rsidP="005021DE">
    <w:pPr>
      <w:pStyle w:val="Zhlav"/>
      <w:pBdr>
        <w:bottom w:val="single" w:sz="6" w:space="1" w:color="auto"/>
      </w:pBdr>
      <w:tabs>
        <w:tab w:val="clear" w:pos="9072"/>
        <w:tab w:val="left" w:pos="4536"/>
      </w:tabs>
      <w:rPr>
        <w:sz w:val="16"/>
      </w:rPr>
    </w:pPr>
    <w:r>
      <w:t xml:space="preserve">                                                                                 </w:t>
    </w:r>
    <w:r w:rsidR="00250AB8" w:rsidRPr="0025120D">
      <w:rPr>
        <w:sz w:val="16"/>
      </w:rPr>
      <w:t>Číslo smlouvy zhotovitele:</w:t>
    </w:r>
    <w:r w:rsidR="00250AB8" w:rsidRPr="0025120D">
      <w:rPr>
        <w:sz w:val="16"/>
      </w:rPr>
      <w:tab/>
    </w:r>
  </w:p>
  <w:p w14:paraId="57D3A789" w14:textId="216C8CA0" w:rsidR="00250AB8" w:rsidRPr="0025120D" w:rsidRDefault="00C718CC" w:rsidP="005021DE">
    <w:pPr>
      <w:pStyle w:val="Zhlav"/>
      <w:pBdr>
        <w:bottom w:val="single" w:sz="6" w:space="1" w:color="auto"/>
      </w:pBdr>
      <w:tabs>
        <w:tab w:val="clear" w:pos="9072"/>
        <w:tab w:val="left" w:pos="4536"/>
      </w:tabs>
      <w:rPr>
        <w:sz w:val="16"/>
      </w:rPr>
    </w:pPr>
    <w:r>
      <w:t xml:space="preserve">                                                                               </w:t>
    </w:r>
    <w:r w:rsidR="00490093">
      <w:t xml:space="preserve"> </w:t>
    </w:r>
    <w:r>
      <w:t xml:space="preserve"> </w:t>
    </w:r>
    <w:r w:rsidR="00250AB8" w:rsidRPr="0025120D">
      <w:rPr>
        <w:sz w:val="16"/>
      </w:rPr>
      <w:t xml:space="preserve">Komplexní pozemkové úpravy </w:t>
    </w:r>
    <w:r w:rsidR="00850E21">
      <w:t>Vížky</w:t>
    </w:r>
  </w:p>
  <w:p w14:paraId="6DCF1DC4" w14:textId="77777777" w:rsidR="00250AB8" w:rsidRPr="0025120D" w:rsidRDefault="00250AB8">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ilip Richard Ing.Bc. Ph.D.">
    <w15:presenceInfo w15:providerId="AD" w15:userId="S-1-5-21-3654044162-3347481870-3539283771-1067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trackRevisions/>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2"/>
  </w:compat>
  <w:rsids>
    <w:rsidRoot w:val="00BB0254"/>
    <w:rsid w:val="00001A1A"/>
    <w:rsid w:val="00004135"/>
    <w:rsid w:val="00005468"/>
    <w:rsid w:val="00015384"/>
    <w:rsid w:val="00030FB7"/>
    <w:rsid w:val="00045EF3"/>
    <w:rsid w:val="000667FF"/>
    <w:rsid w:val="00066FD6"/>
    <w:rsid w:val="000912B6"/>
    <w:rsid w:val="000A0ADC"/>
    <w:rsid w:val="000A5082"/>
    <w:rsid w:val="000C1F65"/>
    <w:rsid w:val="000C2D0E"/>
    <w:rsid w:val="000C7059"/>
    <w:rsid w:val="000C773F"/>
    <w:rsid w:val="000E0C31"/>
    <w:rsid w:val="00104329"/>
    <w:rsid w:val="0012136A"/>
    <w:rsid w:val="001244CD"/>
    <w:rsid w:val="001260B3"/>
    <w:rsid w:val="00133F2A"/>
    <w:rsid w:val="001358B3"/>
    <w:rsid w:val="001545F1"/>
    <w:rsid w:val="001854EE"/>
    <w:rsid w:val="0019518F"/>
    <w:rsid w:val="001D5389"/>
    <w:rsid w:val="001F66AF"/>
    <w:rsid w:val="00200280"/>
    <w:rsid w:val="00203C2D"/>
    <w:rsid w:val="00205D43"/>
    <w:rsid w:val="00206C94"/>
    <w:rsid w:val="00212857"/>
    <w:rsid w:val="002428CB"/>
    <w:rsid w:val="00250AB8"/>
    <w:rsid w:val="0025120D"/>
    <w:rsid w:val="00271555"/>
    <w:rsid w:val="00271E8C"/>
    <w:rsid w:val="00275DBD"/>
    <w:rsid w:val="00276384"/>
    <w:rsid w:val="00280088"/>
    <w:rsid w:val="00281525"/>
    <w:rsid w:val="002A3B15"/>
    <w:rsid w:val="002B446D"/>
    <w:rsid w:val="002B69A4"/>
    <w:rsid w:val="002E336D"/>
    <w:rsid w:val="002F74E3"/>
    <w:rsid w:val="003152DF"/>
    <w:rsid w:val="003209B3"/>
    <w:rsid w:val="00343AF7"/>
    <w:rsid w:val="00351584"/>
    <w:rsid w:val="00367ED6"/>
    <w:rsid w:val="00374495"/>
    <w:rsid w:val="0039091D"/>
    <w:rsid w:val="00391C69"/>
    <w:rsid w:val="003A5CF4"/>
    <w:rsid w:val="003B67C5"/>
    <w:rsid w:val="003C3C10"/>
    <w:rsid w:val="003C4035"/>
    <w:rsid w:val="003D1378"/>
    <w:rsid w:val="003E4306"/>
    <w:rsid w:val="00402998"/>
    <w:rsid w:val="004203F0"/>
    <w:rsid w:val="004369D5"/>
    <w:rsid w:val="0044436D"/>
    <w:rsid w:val="00466841"/>
    <w:rsid w:val="004836FE"/>
    <w:rsid w:val="00490093"/>
    <w:rsid w:val="00494527"/>
    <w:rsid w:val="00494A72"/>
    <w:rsid w:val="004971EF"/>
    <w:rsid w:val="004A29B7"/>
    <w:rsid w:val="004B0023"/>
    <w:rsid w:val="004C12F3"/>
    <w:rsid w:val="004D6EEF"/>
    <w:rsid w:val="004D6F9F"/>
    <w:rsid w:val="004D78DB"/>
    <w:rsid w:val="005021DE"/>
    <w:rsid w:val="0050344D"/>
    <w:rsid w:val="005074DB"/>
    <w:rsid w:val="00516AEF"/>
    <w:rsid w:val="00555DD2"/>
    <w:rsid w:val="005846D5"/>
    <w:rsid w:val="00585750"/>
    <w:rsid w:val="005B5041"/>
    <w:rsid w:val="00605862"/>
    <w:rsid w:val="006058D4"/>
    <w:rsid w:val="00612880"/>
    <w:rsid w:val="006269D6"/>
    <w:rsid w:val="00630BDC"/>
    <w:rsid w:val="00634F2E"/>
    <w:rsid w:val="00650A7A"/>
    <w:rsid w:val="006526D9"/>
    <w:rsid w:val="00653CDB"/>
    <w:rsid w:val="006967C8"/>
    <w:rsid w:val="00697C3B"/>
    <w:rsid w:val="006C04A8"/>
    <w:rsid w:val="006D7FF1"/>
    <w:rsid w:val="006E76B6"/>
    <w:rsid w:val="006F13DF"/>
    <w:rsid w:val="006F31AB"/>
    <w:rsid w:val="00700EE3"/>
    <w:rsid w:val="00714451"/>
    <w:rsid w:val="00715C90"/>
    <w:rsid w:val="0072075B"/>
    <w:rsid w:val="00721D04"/>
    <w:rsid w:val="00730AE1"/>
    <w:rsid w:val="00733055"/>
    <w:rsid w:val="0073488C"/>
    <w:rsid w:val="00751711"/>
    <w:rsid w:val="00772E19"/>
    <w:rsid w:val="00774983"/>
    <w:rsid w:val="007B1F28"/>
    <w:rsid w:val="007B2089"/>
    <w:rsid w:val="007B224D"/>
    <w:rsid w:val="007C446E"/>
    <w:rsid w:val="007C5844"/>
    <w:rsid w:val="007D0044"/>
    <w:rsid w:val="007D262E"/>
    <w:rsid w:val="007F3613"/>
    <w:rsid w:val="00820E36"/>
    <w:rsid w:val="008252F0"/>
    <w:rsid w:val="00832965"/>
    <w:rsid w:val="008450FC"/>
    <w:rsid w:val="008503B6"/>
    <w:rsid w:val="00850E21"/>
    <w:rsid w:val="008527D5"/>
    <w:rsid w:val="00897521"/>
    <w:rsid w:val="008B1A39"/>
    <w:rsid w:val="008B5D87"/>
    <w:rsid w:val="008C1848"/>
    <w:rsid w:val="008C2BD0"/>
    <w:rsid w:val="008D2DD1"/>
    <w:rsid w:val="008E3999"/>
    <w:rsid w:val="008E39DE"/>
    <w:rsid w:val="008F0213"/>
    <w:rsid w:val="008F16D1"/>
    <w:rsid w:val="008F666C"/>
    <w:rsid w:val="00915E53"/>
    <w:rsid w:val="009247A2"/>
    <w:rsid w:val="009405CA"/>
    <w:rsid w:val="0094367B"/>
    <w:rsid w:val="009459BB"/>
    <w:rsid w:val="00953DE2"/>
    <w:rsid w:val="009611F8"/>
    <w:rsid w:val="00961FAC"/>
    <w:rsid w:val="00966D11"/>
    <w:rsid w:val="00977B0F"/>
    <w:rsid w:val="009A55E2"/>
    <w:rsid w:val="009B7E28"/>
    <w:rsid w:val="009D5484"/>
    <w:rsid w:val="00A00D3A"/>
    <w:rsid w:val="00A05ECE"/>
    <w:rsid w:val="00A1442F"/>
    <w:rsid w:val="00A36AD7"/>
    <w:rsid w:val="00A72063"/>
    <w:rsid w:val="00A85DA4"/>
    <w:rsid w:val="00AB2470"/>
    <w:rsid w:val="00AB3025"/>
    <w:rsid w:val="00AC037E"/>
    <w:rsid w:val="00AC40E6"/>
    <w:rsid w:val="00AC4B33"/>
    <w:rsid w:val="00AD7D31"/>
    <w:rsid w:val="00B11C9D"/>
    <w:rsid w:val="00B14F80"/>
    <w:rsid w:val="00B260F0"/>
    <w:rsid w:val="00B34C42"/>
    <w:rsid w:val="00B71644"/>
    <w:rsid w:val="00B772D4"/>
    <w:rsid w:val="00BA0F04"/>
    <w:rsid w:val="00BA111F"/>
    <w:rsid w:val="00BA455D"/>
    <w:rsid w:val="00BB0254"/>
    <w:rsid w:val="00BB2D69"/>
    <w:rsid w:val="00BB615C"/>
    <w:rsid w:val="00BC1B25"/>
    <w:rsid w:val="00BD3AE6"/>
    <w:rsid w:val="00C718CC"/>
    <w:rsid w:val="00C85FF9"/>
    <w:rsid w:val="00CA684A"/>
    <w:rsid w:val="00CC04AD"/>
    <w:rsid w:val="00CC17A0"/>
    <w:rsid w:val="00CC7268"/>
    <w:rsid w:val="00CC7548"/>
    <w:rsid w:val="00CD22A5"/>
    <w:rsid w:val="00CE18AF"/>
    <w:rsid w:val="00CF5DC3"/>
    <w:rsid w:val="00D05865"/>
    <w:rsid w:val="00D24576"/>
    <w:rsid w:val="00D31AC2"/>
    <w:rsid w:val="00D328D7"/>
    <w:rsid w:val="00D45C73"/>
    <w:rsid w:val="00D55083"/>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C4094"/>
    <w:rsid w:val="00DC4C1D"/>
    <w:rsid w:val="00DD2854"/>
    <w:rsid w:val="00DD7E2D"/>
    <w:rsid w:val="00DE5522"/>
    <w:rsid w:val="00DF7CB0"/>
    <w:rsid w:val="00E0589D"/>
    <w:rsid w:val="00E101C7"/>
    <w:rsid w:val="00E22ED5"/>
    <w:rsid w:val="00E349FC"/>
    <w:rsid w:val="00E5619F"/>
    <w:rsid w:val="00E9294E"/>
    <w:rsid w:val="00EB48C8"/>
    <w:rsid w:val="00EB78CE"/>
    <w:rsid w:val="00EC6DF7"/>
    <w:rsid w:val="00ED056C"/>
    <w:rsid w:val="00ED22C2"/>
    <w:rsid w:val="00F1457B"/>
    <w:rsid w:val="00F14E52"/>
    <w:rsid w:val="00F20514"/>
    <w:rsid w:val="00F24C8E"/>
    <w:rsid w:val="00F465FC"/>
    <w:rsid w:val="00F81BFF"/>
    <w:rsid w:val="00F943D1"/>
    <w:rsid w:val="00FB2189"/>
    <w:rsid w:val="00FC60AE"/>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7217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ardubicky.kraj@spucr.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91805-5F77-4E3B-B063-9BF1AB337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17</Pages>
  <Words>7362</Words>
  <Characters>43441</Characters>
  <Application>Microsoft Office Word</Application>
  <DocSecurity>0</DocSecurity>
  <Lines>362</Lines>
  <Paragraphs>101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50702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Špalková Lenka</cp:lastModifiedBy>
  <cp:revision>17</cp:revision>
  <cp:lastPrinted>2016-08-22T11:00:00Z</cp:lastPrinted>
  <dcterms:created xsi:type="dcterms:W3CDTF">2015-10-08T09:46:00Z</dcterms:created>
  <dcterms:modified xsi:type="dcterms:W3CDTF">2016-08-22T11:00:00Z</dcterms:modified>
</cp:coreProperties>
</file>